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考试科目代码：[334]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</w:rPr>
        <w:t>新闻与传播专业综合能力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名词解释题（概念题）：约5小题，共20分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简答题（简述题）：    约3小题，共30分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论述题（消息和评论）：约2小题，共60分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分析题（材料题）：    约2小题，共40分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全日制攻读硕士学位研究生入学考试《新闻与传播专业综合能力》科目考试内容包括新闻采访写作学、新闻评论、新闻编辑、媒介经营与管理等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门新闻与传播学科实务基础课程。重点考察考生采访方案制定、消息写作、标题制作、稿件分析批评、新闻评论写作以及媒介管理等方面的应用能力。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（一）新闻采访与写作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</w:t>
      </w:r>
    </w:p>
    <w:p>
      <w:pPr>
        <w:ind w:firstLine="280" w:firstLineChars="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当代新闻采写面临的挑战</w:t>
      </w:r>
    </w:p>
    <w:p>
      <w:pPr>
        <w:ind w:firstLine="280" w:firstLineChars="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马克思主义新闻观指导下新闻采写的原则、理念与职责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新闻采写的特征与原则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新闻采写在本质属性和行为方式上所呈现的主要特征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新闻采写应坚持的基本原则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3.新闻采写的主体———记者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记者的角色与职责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记者的修养与职业道德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记者的主体意识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 新闻采写的客体———新闻事实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新闻事实的含义与特性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新闻事实的识别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新闻事实的选择依据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 新闻采写的成果———新闻报道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新闻报道的主要特点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新闻报道的构成要件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新闻报道的文体类型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 新闻发现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新闻发现的目标与依据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新闻发现的动态过程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新闻发现的方法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 新闻选题与采访策划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新闻选题与采访策划的内涵及其作用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新闻选题的确定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采访策划的原则与方法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 采访的类型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访问的三种主要形式及其优势与局限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场景观察、人物观察、细节观察三者之间的交叉关系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网络信息检索及其他三种文献采集途径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体验式采访、隐性采访、社会调查的适用对象及注意事项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 采访的准备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新闻线索的来源、搜集与甄别筛选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选择采访对象、认知采访对象的要求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背景资料的来源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采访提纲的构成与要点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10.采访的实施——访问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营造访问气氛的具体要求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提问的类型、要求与方法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11.采访的实施——现场观察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现场观察的作用和观察的内容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现场观察的方法与技巧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现场观察力的培养途径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12.采访的实施——记录与核实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采访记录的作用与内容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采访记录的方式与技巧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采访记录的整理与核实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13.消息写作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消息的特点与类型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消息的构成要件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消息导语的写作要求与技巧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消息背景的写作要求与技巧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消息主体的写作要求与技巧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14.通讯写作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通讯的文体特点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通讯的分类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通讯的结构及其优化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通讯的主题确立与提炼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通讯的表达技巧与创新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15.特定写作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特定的特点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事件特写、人物特写、场景特写的写作要求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特写的写作技巧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16.其他报道样式的写作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调查性报道的特点及其写作要求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解释性报道的特点及其写作要求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预测性报道的特点及其写作要求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突发性事件报道的特点及其写作要求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专题报道的特点及其写作要求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系列报道的特点及其写作要求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17.广播新闻写作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广播传播的优势与劣势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广播新闻的特点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广播新闻的写作要求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18.电视新闻写作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电视新闻的特点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电视新闻文字稿与画面的辩证关系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电视新闻文字稿的作用及其写作原则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电视现场报道文字稿的写作要求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电视专题报道文字稿的写作要求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19.网络新闻写作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网络新闻的特点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当前网络新闻存在的问题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网络新闻的文本结构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网络新闻语言的特色与异化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20.融合报道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融合报道的概念、特征和技法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融合报道的呈现方式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融合报道的样态类型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融合报道的生产流程与角色分工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（二）新闻评论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1.新闻评论、特征及与其他论说文体的区别；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2.中国新闻评论的出现与发展各阶段的代表性人物；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3.新闻评论的要素及其应用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4.新闻评论的选题和立论；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5.论证；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6.新闻评论的分类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7.社论与其它编辑部观点文章的区别；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8.短评的特点；短评、编者按与“配”评论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9.编者按语的形式与写作要求；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10.新闻述评的类型与基本要求；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11.广播电视评论的类型和特点；</w:t>
      </w:r>
    </w:p>
    <w:p>
      <w:pPr>
        <w:ind w:firstLine="560" w:firstLineChars="200"/>
        <w:rPr>
          <w:del w:id="0" w:author=" 天涯海侠" w:date="2020-07-10T23:19:53Z"/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12.网络评论的特点及优势。</w:t>
      </w:r>
      <w:del w:id="1" w:author=" 天涯海侠" w:date="2020-07-10T23:19:53Z">
        <w:bookmarkStart w:id="0" w:name="_GoBack"/>
        <w:bookmarkEnd w:id="0"/>
        <w:r>
          <w:rPr>
            <w:rFonts w:hint="eastAsia" w:ascii="仿宋" w:hAnsi="仿宋" w:eastAsia="仿宋" w:cs="仿宋"/>
            <w:sz w:val="28"/>
            <w:szCs w:val="28"/>
          </w:rPr>
          <w:delText>2.心理学基础</w:delText>
        </w:r>
      </w:del>
    </w:p>
    <w:p>
      <w:pPr>
        <w:ind w:firstLine="560" w:firstLineChars="200"/>
        <w:rPr>
          <w:del w:id="2" w:author=" 天涯海侠" w:date="2020-07-10T23:19:53Z"/>
          <w:rFonts w:ascii="仿宋" w:hAnsi="仿宋" w:eastAsia="仿宋" w:cs="仿宋"/>
          <w:sz w:val="28"/>
          <w:szCs w:val="28"/>
        </w:rPr>
      </w:pPr>
      <w:del w:id="3" w:author=" 天涯海侠" w:date="2020-07-10T23:19:53Z">
        <w:r>
          <w:rPr>
            <w:rFonts w:hint="eastAsia" w:ascii="仿宋" w:hAnsi="仿宋" w:eastAsia="仿宋" w:cs="仿宋"/>
            <w:sz w:val="28"/>
            <w:szCs w:val="28"/>
          </w:rPr>
          <w:delText>多元智力理论对现代课程与教学的影响。</w:delText>
        </w:r>
      </w:del>
    </w:p>
    <w:p>
      <w:pPr>
        <w:ind w:firstLine="560" w:firstLineChars="200"/>
        <w:rPr>
          <w:del w:id="4" w:author=" 天涯海侠" w:date="2020-07-10T23:19:53Z"/>
          <w:rFonts w:ascii="仿宋" w:hAnsi="仿宋" w:eastAsia="仿宋" w:cs="仿宋"/>
          <w:sz w:val="28"/>
          <w:szCs w:val="28"/>
        </w:rPr>
      </w:pPr>
      <w:del w:id="5" w:author=" 天涯海侠" w:date="2020-07-10T23:19:53Z">
        <w:r>
          <w:rPr>
            <w:rFonts w:hint="eastAsia" w:ascii="仿宋" w:hAnsi="仿宋" w:eastAsia="仿宋" w:cs="仿宋"/>
            <w:sz w:val="28"/>
            <w:szCs w:val="28"/>
          </w:rPr>
          <w:delText>3.文化学基础</w:delText>
        </w:r>
      </w:del>
    </w:p>
    <w:p>
      <w:pPr>
        <w:ind w:firstLine="560" w:firstLineChars="200"/>
        <w:rPr>
          <w:del w:id="6" w:author=" 天涯海侠" w:date="2020-07-10T23:19:53Z"/>
          <w:rFonts w:ascii="仿宋" w:hAnsi="仿宋" w:eastAsia="仿宋" w:cs="仿宋"/>
          <w:sz w:val="28"/>
          <w:szCs w:val="28"/>
        </w:rPr>
      </w:pPr>
      <w:del w:id="7" w:author=" 天涯海侠" w:date="2020-07-10T23:19:53Z">
        <w:r>
          <w:rPr>
            <w:rFonts w:hint="eastAsia" w:ascii="仿宋" w:hAnsi="仿宋" w:eastAsia="仿宋" w:cs="仿宋"/>
            <w:sz w:val="28"/>
            <w:szCs w:val="28"/>
          </w:rPr>
          <w:delText>课程与教学的文化审视。</w:delText>
        </w:r>
      </w:del>
    </w:p>
    <w:p>
      <w:pPr>
        <w:ind w:firstLine="560" w:firstLineChars="200"/>
        <w:rPr>
          <w:del w:id="8" w:author=" 天涯海侠" w:date="2020-07-10T23:19:53Z"/>
          <w:rFonts w:ascii="仿宋" w:hAnsi="仿宋" w:eastAsia="仿宋" w:cs="仿宋"/>
          <w:sz w:val="28"/>
          <w:szCs w:val="28"/>
        </w:rPr>
      </w:pPr>
      <w:del w:id="9" w:author=" 天涯海侠" w:date="2020-07-10T23:19:53Z">
        <w:r>
          <w:rPr>
            <w:rFonts w:hint="eastAsia" w:ascii="仿宋" w:hAnsi="仿宋" w:eastAsia="仿宋" w:cs="仿宋"/>
            <w:sz w:val="28"/>
            <w:szCs w:val="28"/>
          </w:rPr>
          <w:delText>4.社会学基础</w:delText>
        </w:r>
      </w:del>
    </w:p>
    <w:p>
      <w:pPr>
        <w:ind w:firstLine="560" w:firstLineChars="200"/>
        <w:rPr>
          <w:del w:id="10" w:author=" 天涯海侠" w:date="2020-07-10T23:19:53Z"/>
          <w:rFonts w:ascii="仿宋" w:hAnsi="仿宋" w:eastAsia="仿宋" w:cs="仿宋"/>
          <w:sz w:val="28"/>
          <w:szCs w:val="28"/>
        </w:rPr>
      </w:pPr>
      <w:del w:id="11" w:author=" 天涯海侠" w:date="2020-07-10T23:19:53Z">
        <w:r>
          <w:rPr>
            <w:rFonts w:hint="eastAsia" w:ascii="仿宋" w:hAnsi="仿宋" w:eastAsia="仿宋" w:cs="仿宋"/>
            <w:sz w:val="28"/>
            <w:szCs w:val="28"/>
          </w:rPr>
          <w:delText>社会学在课程与教学论发展中的地位和作用。</w:delText>
        </w:r>
      </w:del>
    </w:p>
    <w:p>
      <w:pPr>
        <w:ind w:firstLine="560" w:firstLineChars="200"/>
        <w:rPr>
          <w:del w:id="12" w:author=" 天涯海侠" w:date="2020-07-10T23:19:53Z"/>
          <w:rFonts w:ascii="仿宋" w:hAnsi="仿宋" w:eastAsia="仿宋" w:cs="仿宋"/>
          <w:sz w:val="28"/>
          <w:szCs w:val="28"/>
        </w:rPr>
      </w:pPr>
      <w:del w:id="13" w:author=" 天涯海侠" w:date="2020-07-10T23:19:53Z">
        <w:r>
          <w:rPr>
            <w:rFonts w:hint="eastAsia" w:ascii="仿宋" w:hAnsi="仿宋" w:eastAsia="仿宋" w:cs="仿宋"/>
            <w:sz w:val="28"/>
            <w:szCs w:val="28"/>
          </w:rPr>
          <w:delText>5.科学技术学基础</w:delText>
        </w:r>
      </w:del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del w:id="14" w:author=" 天涯海侠" w:date="2020-07-10T23:19:53Z">
        <w:r>
          <w:rPr>
            <w:rFonts w:hint="eastAsia" w:ascii="仿宋" w:hAnsi="仿宋" w:eastAsia="仿宋" w:cs="仿宋"/>
            <w:sz w:val="28"/>
            <w:szCs w:val="28"/>
          </w:rPr>
          <w:delText>科学技术对课程与教学实践发展的影响。</w:delText>
        </w:r>
      </w:del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（三）新闻编辑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1.马克思主义新闻观对新闻编辑工作的要求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新闻编辑工作的内容与原则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新闻编辑的功能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新闻编辑工作的基本流程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媒体融合背景下新闻编辑业务发展趋势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新闻编辑工作的原则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3.新闻编辑人员的素养与能力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新闻编辑人员的基本素养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新闻编辑人员的专业能力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 媒介定位与新闻编辑方针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新闻媒介定位的意义和内容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影响新闻媒介定位的外部和内部因素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新闻编辑方针对媒介的意义及其核心内容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新闻产品设计的主要内容与操作方法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 新闻报道的策划与组织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新闻报道策略的原则与主要类型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新闻报道的选题决策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新闻报道策划方案的设计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新闻报道的实施与调控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 新闻稿件的选择与编辑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新闻稿件的来源与种类及选择的标准与方法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新闻稿件的编辑方法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新闻稿件配置的意义与方法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新闻差错的“更正”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7.新闻标题制作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新闻标题的功能、结构和种类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新闻标题的内容选择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新闻标题的立场态度</w:t>
      </w:r>
    </w:p>
    <w:p>
      <w:pPr>
        <w:ind w:firstLine="1400" w:firstLineChars="5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新闻标题的表达形式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 新闻图片编辑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新闻图片的功能及编辑应注意的六对关系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新闻照片的编辑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新闻漫画的编辑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新闻图表的编辑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 版面设计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版面基础知识</w:t>
      </w:r>
    </w:p>
    <w:p>
      <w:pPr>
        <w:ind w:firstLine="1400" w:firstLineChars="5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版式</w:t>
      </w:r>
    </w:p>
    <w:p>
      <w:pPr>
        <w:ind w:firstLine="1400" w:firstLineChars="5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版面设计与电子排版</w:t>
      </w:r>
    </w:p>
    <w:p>
      <w:pPr>
        <w:ind w:firstLine="1400" w:firstLineChars="5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新闻网页设计方法及内容发布管理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10.多媒体新闻编辑与互动管理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音频编辑的基本策略与效果评价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视频编辑的基本策略与效果评价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网络多媒体新闻编辑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新闻编辑的互动管理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（四）媒介经营与管理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1.媒介经营概论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产业化进程中的媒介经营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媒介经营理论的研究范畴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媒介经营的利润来源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2.媒介市场的形成、特征与评价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媒介市场的形成与发展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媒介市场的特征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媒介市场的构成要素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媒介市场结构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媒介市场评价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3.媒介产品的组织与生产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媒介产品及其特征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媒介产品的类型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媒介产品的生产机构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媒介产品生产的一般流程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4.媒介受众分析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媒介受众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媒介受众需求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媒介受众细分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媒介受众研究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5.媒介战略管理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战略与战略管理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媒介战略管理的环境分析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媒介战略管理的实现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媒介战略管理的层次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6.媒介管理的政策规制和法律环境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我国的媒介管理法律体系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我国的媒介政策体系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我国的大众媒介管理机构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各种大众传媒形态的管理与规制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罗以澄主编.《新闻采访与写作》（马工程重点教材），高等教育出版社，2019年1月第1版。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2.丁法章 著 《当代新闻评论教程（第5版）/复旦博学</w:t>
      </w:r>
      <w:r>
        <w:rPr>
          <w:rFonts w:hint="eastAsia" w:ascii="宋体" w:hAnsi="宋体" w:cs="宋体"/>
          <w:sz w:val="28"/>
          <w:szCs w:val="28"/>
        </w:rPr>
        <w:t>•</w:t>
      </w:r>
      <w:r>
        <w:rPr>
          <w:rFonts w:hint="eastAsia" w:ascii="仿宋" w:hAnsi="仿宋" w:eastAsia="仿宋" w:cs="仿宋"/>
          <w:sz w:val="28"/>
          <w:szCs w:val="28"/>
        </w:rPr>
        <w:t>新闻与传播学系列（新世纪版）》，复旦大学出版社，2019年版。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3.蔡雯主编.《新闻编辑》（马工程重点教材），高等教育出版社，2019年12月第2版。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4.谢新洲 主编 ：《媒介经营与管理》，北京大学出版社，2011年。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 天涯海侠">
    <w15:presenceInfo w15:providerId="WPS Office" w15:userId="30218906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618D6"/>
    <w:rsid w:val="000004FA"/>
    <w:rsid w:val="000618D6"/>
    <w:rsid w:val="000706BA"/>
    <w:rsid w:val="00206F5D"/>
    <w:rsid w:val="00270FE2"/>
    <w:rsid w:val="00330E58"/>
    <w:rsid w:val="0037423B"/>
    <w:rsid w:val="004E3E62"/>
    <w:rsid w:val="004F7070"/>
    <w:rsid w:val="00637B77"/>
    <w:rsid w:val="007E44BE"/>
    <w:rsid w:val="00803D6C"/>
    <w:rsid w:val="008A7612"/>
    <w:rsid w:val="009418E3"/>
    <w:rsid w:val="009764CF"/>
    <w:rsid w:val="009C4CF4"/>
    <w:rsid w:val="009E5A96"/>
    <w:rsid w:val="00A17AA7"/>
    <w:rsid w:val="00D9112D"/>
    <w:rsid w:val="00FD540E"/>
    <w:rsid w:val="1D265AB4"/>
    <w:rsid w:val="53D30C90"/>
    <w:rsid w:val="755E3979"/>
    <w:rsid w:val="778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10</Pages>
  <Words>428</Words>
  <Characters>2446</Characters>
  <Lines>20</Lines>
  <Paragraphs>5</Paragraphs>
  <TotalTime>1</TotalTime>
  <ScaleCrop>false</ScaleCrop>
  <LinksUpToDate>false</LinksUpToDate>
  <CharactersWithSpaces>2869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 天涯海侠</cp:lastModifiedBy>
  <dcterms:modified xsi:type="dcterms:W3CDTF">2020-07-10T15:20:03Z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