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18" w:rsidRDefault="0010529D">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0D2318" w:rsidRDefault="0010529D">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017CEF">
        <w:rPr>
          <w:rFonts w:ascii="仿宋" w:eastAsia="仿宋" w:hAnsi="仿宋" w:cs="仿宋"/>
          <w:color w:val="000000" w:themeColor="text1"/>
          <w:sz w:val="28"/>
          <w:szCs w:val="28"/>
        </w:rPr>
        <w:t>440</w:t>
      </w:r>
      <w:r>
        <w:rPr>
          <w:rFonts w:ascii="仿宋" w:eastAsia="仿宋" w:hAnsi="仿宋" w:cs="仿宋" w:hint="eastAsia"/>
          <w:color w:val="000000" w:themeColor="text1"/>
          <w:sz w:val="28"/>
          <w:szCs w:val="28"/>
        </w:rPr>
        <w:t>]        考试科目名称：</w:t>
      </w:r>
      <w:r w:rsidR="00017CEF">
        <w:rPr>
          <w:rFonts w:ascii="仿宋" w:eastAsia="仿宋" w:hAnsi="仿宋" w:cs="仿宋" w:hint="eastAsia"/>
          <w:color w:val="000000" w:themeColor="text1"/>
          <w:kern w:val="0"/>
          <w:sz w:val="28"/>
          <w:szCs w:val="28"/>
          <w:lang w:bidi="hi-IN"/>
        </w:rPr>
        <w:t>新闻与传播专业基础</w:t>
      </w:r>
    </w:p>
    <w:p w:rsidR="000D2318" w:rsidRDefault="0010529D">
      <w:pPr>
        <w:rPr>
          <w:rFonts w:ascii="仿宋" w:eastAsia="仿宋" w:hAnsi="仿宋" w:cs="仿宋"/>
          <w:sz w:val="28"/>
          <w:szCs w:val="28"/>
        </w:rPr>
      </w:pPr>
      <w:r>
        <w:rPr>
          <w:rFonts w:ascii="宋体" w:hAnsi="宋体"/>
          <w:szCs w:val="21"/>
        </w:rPr>
        <w:t>﹡﹡﹡﹡﹡﹡﹡﹡﹡﹡﹡﹡﹡﹡﹡﹡﹡﹡﹡﹡﹡﹡﹡﹡﹡﹡﹡﹡﹡﹡﹡﹡﹡﹡﹡﹡﹡﹡﹡</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本试卷满分为150分，考试时间为180分钟。</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名词解释题；简答题；分析</w:t>
      </w:r>
      <w:r w:rsidR="00017CEF">
        <w:rPr>
          <w:rFonts w:ascii="仿宋" w:eastAsia="仿宋" w:hAnsi="仿宋" w:cs="仿宋" w:hint="eastAsia"/>
          <w:sz w:val="28"/>
          <w:szCs w:val="28"/>
        </w:rPr>
        <w:t>题；</w:t>
      </w:r>
      <w:r>
        <w:rPr>
          <w:rFonts w:ascii="仿宋" w:eastAsia="仿宋" w:hAnsi="仿宋" w:cs="仿宋" w:hint="eastAsia"/>
          <w:sz w:val="28"/>
          <w:szCs w:val="28"/>
        </w:rPr>
        <w:t xml:space="preserve">论述题等 </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1.掌握</w:t>
      </w:r>
      <w:r w:rsidR="00017CEF">
        <w:rPr>
          <w:rFonts w:ascii="仿宋" w:eastAsia="仿宋" w:hAnsi="仿宋" w:cs="仿宋" w:hint="eastAsia"/>
          <w:sz w:val="28"/>
          <w:szCs w:val="28"/>
        </w:rPr>
        <w:t>新闻与传播专业</w:t>
      </w:r>
      <w:r>
        <w:rPr>
          <w:rFonts w:ascii="仿宋" w:eastAsia="仿宋" w:hAnsi="仿宋" w:cs="仿宋" w:hint="eastAsia"/>
          <w:sz w:val="28"/>
          <w:szCs w:val="28"/>
        </w:rPr>
        <w:t>的基本概念和基础知识</w:t>
      </w:r>
      <w:r w:rsidR="00017CEF">
        <w:rPr>
          <w:rFonts w:ascii="仿宋" w:eastAsia="仿宋" w:hAnsi="仿宋" w:cs="仿宋" w:hint="eastAsia"/>
          <w:sz w:val="28"/>
          <w:szCs w:val="28"/>
        </w:rPr>
        <w:t>，包括新闻学、新闻史、传播学以及新媒体概论等学科基础课程</w:t>
      </w:r>
      <w:r>
        <w:rPr>
          <w:rFonts w:ascii="仿宋" w:eastAsia="仿宋" w:hAnsi="仿宋" w:cs="仿宋" w:hint="eastAsia"/>
          <w:sz w:val="28"/>
          <w:szCs w:val="28"/>
        </w:rPr>
        <w:t>。</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2.理解</w:t>
      </w:r>
      <w:r w:rsidR="00017CEF">
        <w:rPr>
          <w:rFonts w:ascii="仿宋" w:eastAsia="仿宋" w:hAnsi="仿宋" w:cs="仿宋" w:hint="eastAsia"/>
          <w:sz w:val="28"/>
          <w:szCs w:val="28"/>
        </w:rPr>
        <w:t>新闻传播学</w:t>
      </w:r>
      <w:r>
        <w:rPr>
          <w:rFonts w:ascii="仿宋" w:eastAsia="仿宋" w:hAnsi="仿宋" w:cs="仿宋" w:hint="eastAsia"/>
          <w:sz w:val="28"/>
          <w:szCs w:val="28"/>
        </w:rPr>
        <w:t>的基本理论和基本方法。</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3.运用</w:t>
      </w:r>
      <w:r w:rsidR="00017CEF">
        <w:rPr>
          <w:rFonts w:ascii="仿宋" w:eastAsia="仿宋" w:hAnsi="仿宋" w:cs="仿宋" w:hint="eastAsia"/>
          <w:sz w:val="28"/>
          <w:szCs w:val="28"/>
        </w:rPr>
        <w:t>新闻传播学</w:t>
      </w:r>
      <w:r>
        <w:rPr>
          <w:rFonts w:ascii="仿宋" w:eastAsia="仿宋" w:hAnsi="仿宋" w:cs="仿宋" w:hint="eastAsia"/>
          <w:sz w:val="28"/>
          <w:szCs w:val="28"/>
        </w:rPr>
        <w:t>的基本理论和方法来分析和</w:t>
      </w:r>
      <w:r w:rsidR="00861692">
        <w:rPr>
          <w:rFonts w:ascii="仿宋" w:eastAsia="仿宋" w:hAnsi="仿宋" w:cs="仿宋" w:hint="eastAsia"/>
          <w:sz w:val="28"/>
          <w:szCs w:val="28"/>
        </w:rPr>
        <w:t>解释</w:t>
      </w:r>
      <w:r w:rsidR="00017CEF">
        <w:rPr>
          <w:rFonts w:ascii="仿宋" w:eastAsia="仿宋" w:hAnsi="仿宋" w:cs="仿宋" w:hint="eastAsia"/>
          <w:sz w:val="28"/>
          <w:szCs w:val="28"/>
        </w:rPr>
        <w:t>传播和社会中的</w:t>
      </w:r>
      <w:r>
        <w:rPr>
          <w:rFonts w:ascii="仿宋" w:eastAsia="仿宋" w:hAnsi="仿宋" w:cs="仿宋" w:hint="eastAsia"/>
          <w:sz w:val="28"/>
          <w:szCs w:val="28"/>
        </w:rPr>
        <w:t>现实问题。</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三、考试范围：</w:t>
      </w:r>
    </w:p>
    <w:p w:rsidR="000D2318" w:rsidRDefault="0010529D">
      <w:pPr>
        <w:ind w:firstLineChars="200" w:firstLine="560"/>
        <w:rPr>
          <w:rFonts w:ascii="仿宋" w:eastAsia="仿宋" w:hAnsi="仿宋" w:cs="仿宋" w:hint="eastAsia"/>
          <w:sz w:val="28"/>
          <w:szCs w:val="28"/>
        </w:rPr>
      </w:pPr>
      <w:r>
        <w:rPr>
          <w:rFonts w:ascii="仿宋" w:eastAsia="仿宋" w:hAnsi="仿宋" w:cs="仿宋" w:hint="eastAsia"/>
          <w:sz w:val="28"/>
          <w:szCs w:val="28"/>
        </w:rPr>
        <w:t>（一）</w:t>
      </w:r>
      <w:r w:rsidR="00017CEF">
        <w:rPr>
          <w:rFonts w:ascii="仿宋" w:eastAsia="仿宋" w:hAnsi="仿宋" w:cs="仿宋" w:hint="eastAsia"/>
          <w:sz w:val="28"/>
          <w:szCs w:val="28"/>
        </w:rPr>
        <w:t>新闻学概论</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1.</w:t>
      </w:r>
      <w:r w:rsidRPr="00CF409C">
        <w:rPr>
          <w:rFonts w:ascii="仿宋" w:eastAsia="仿宋" w:hAnsi="仿宋" w:cs="仿宋" w:hint="eastAsia"/>
          <w:sz w:val="28"/>
          <w:szCs w:val="28"/>
        </w:rPr>
        <w:t>新闻本源</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新闻的本源是事实。</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新闻的定义及其基本特征。</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2.</w:t>
      </w:r>
      <w:r w:rsidRPr="00CF409C">
        <w:rPr>
          <w:rFonts w:ascii="仿宋" w:eastAsia="仿宋" w:hAnsi="仿宋" w:cs="仿宋" w:hint="eastAsia"/>
          <w:sz w:val="28"/>
          <w:szCs w:val="28"/>
        </w:rPr>
        <w:t>新闻真实</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在新闻工作中坚持真实性原则。</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lastRenderedPageBreak/>
        <w:t>新闻真实是新闻媒体公信力的前提。</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3.</w:t>
      </w:r>
      <w:r w:rsidRPr="00CF409C">
        <w:rPr>
          <w:rFonts w:ascii="仿宋" w:eastAsia="仿宋" w:hAnsi="仿宋" w:cs="仿宋" w:hint="eastAsia"/>
          <w:sz w:val="28"/>
          <w:szCs w:val="28"/>
        </w:rPr>
        <w:t>新闻价值</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新闻价值的内涵。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新闻价值取向。</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4.</w:t>
      </w:r>
      <w:r w:rsidRPr="00CF409C">
        <w:rPr>
          <w:rFonts w:ascii="仿宋" w:eastAsia="仿宋" w:hAnsi="仿宋" w:cs="仿宋" w:hint="eastAsia"/>
          <w:sz w:val="28"/>
          <w:szCs w:val="28"/>
        </w:rPr>
        <w:t>新闻事业</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新闻事业的性质和功能。</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中国社会主义新闻事业的性质与任务。</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5.</w:t>
      </w:r>
      <w:r w:rsidRPr="00CF409C">
        <w:rPr>
          <w:rFonts w:ascii="仿宋" w:eastAsia="仿宋" w:hAnsi="仿宋" w:cs="仿宋" w:hint="eastAsia"/>
          <w:sz w:val="28"/>
          <w:szCs w:val="28"/>
        </w:rPr>
        <w:t>新闻工作的党性原则和基本方针</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新闻工作的党性原则。</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为党和国家工作大局服务。</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坚持贴近实际、贴近生活、贴近群众。</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团结稳定鼓劲，正面宣传为主。</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6.</w:t>
      </w:r>
      <w:r w:rsidRPr="00CF409C">
        <w:rPr>
          <w:rFonts w:ascii="仿宋" w:eastAsia="仿宋" w:hAnsi="仿宋" w:cs="仿宋" w:hint="eastAsia"/>
          <w:sz w:val="28"/>
          <w:szCs w:val="28"/>
        </w:rPr>
        <w:t>新闻宣传</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新闻宣传的内涵、特点及其作用。</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我国新闻宣传的基本理念。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新闻宣传要善于谋求动机与效果的统一。</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7.</w:t>
      </w:r>
      <w:r w:rsidRPr="00CF409C">
        <w:rPr>
          <w:rFonts w:ascii="仿宋" w:eastAsia="仿宋" w:hAnsi="仿宋" w:cs="仿宋" w:hint="eastAsia"/>
          <w:sz w:val="28"/>
          <w:szCs w:val="28"/>
        </w:rPr>
        <w:t>新闻舆论导向</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新闻舆论的内涵和特征。</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坚持正确的舆论导向。</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提高舆论引导能力。</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8.</w:t>
      </w:r>
      <w:r w:rsidRPr="00CF409C">
        <w:rPr>
          <w:rFonts w:ascii="仿宋" w:eastAsia="仿宋" w:hAnsi="仿宋" w:cs="仿宋" w:hint="eastAsia"/>
          <w:sz w:val="28"/>
          <w:szCs w:val="28"/>
        </w:rPr>
        <w:t>新闻舆论监督</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新闻舆论监督的含义、功能和作用。</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lastRenderedPageBreak/>
        <w:t>新闻舆论监督的主体、客体和任务。</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新闻舆论监督的原则与方法。</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新闻舆论监督的社会责任。</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9.</w:t>
      </w:r>
      <w:r w:rsidRPr="00CF409C">
        <w:rPr>
          <w:rFonts w:ascii="仿宋" w:eastAsia="仿宋" w:hAnsi="仿宋" w:cs="仿宋" w:hint="eastAsia"/>
          <w:sz w:val="28"/>
          <w:szCs w:val="28"/>
        </w:rPr>
        <w:t>新闻出版自由。</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新闻出版自由的具体性和相对性。</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两种社会制度下的新闻出版自由。</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10.</w:t>
      </w:r>
      <w:r w:rsidRPr="00CF409C">
        <w:rPr>
          <w:rFonts w:ascii="仿宋" w:eastAsia="仿宋" w:hAnsi="仿宋" w:cs="仿宋" w:hint="eastAsia"/>
          <w:sz w:val="28"/>
          <w:szCs w:val="28"/>
        </w:rPr>
        <w:t>新闻法治</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新闻法治的内涵。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新闻传播主体的权利与义务。</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依法规范新闻传播行为。</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加强中国特色社会主义新闻法治建设。</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11.</w:t>
      </w:r>
      <w:r w:rsidRPr="00CF409C">
        <w:rPr>
          <w:rFonts w:ascii="仿宋" w:eastAsia="仿宋" w:hAnsi="仿宋" w:cs="仿宋" w:hint="eastAsia"/>
          <w:sz w:val="28"/>
          <w:szCs w:val="28"/>
        </w:rPr>
        <w:t>新闻事业管理</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新闻事业管理的内涵及其意义。</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我国新闻事业管理的基本原则和主要内容。</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我国新闻事业管理的体制机制及其管理特点。</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12.</w:t>
      </w:r>
      <w:r w:rsidRPr="00CF409C">
        <w:rPr>
          <w:rFonts w:ascii="仿宋" w:eastAsia="仿宋" w:hAnsi="仿宋" w:cs="仿宋" w:hint="eastAsia"/>
          <w:sz w:val="28"/>
          <w:szCs w:val="28"/>
        </w:rPr>
        <w:t>新闻队伍建设</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加强新闻队伍建设的重要性。</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加强新闻队伍的思想政治素质建设。</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加强新闻队伍的职业道德素质建设。</w:t>
      </w:r>
    </w:p>
    <w:p w:rsidR="00CF409C" w:rsidRDefault="00CF409C" w:rsidP="00CF409C">
      <w:pPr>
        <w:ind w:firstLineChars="200" w:firstLine="560"/>
        <w:rPr>
          <w:rFonts w:ascii="仿宋" w:eastAsia="仿宋" w:hAnsi="仿宋" w:cs="仿宋"/>
          <w:sz w:val="28"/>
          <w:szCs w:val="28"/>
        </w:rPr>
      </w:pPr>
      <w:r w:rsidRPr="00CF409C">
        <w:rPr>
          <w:rFonts w:ascii="仿宋" w:eastAsia="仿宋" w:hAnsi="仿宋" w:cs="仿宋" w:hint="eastAsia"/>
          <w:sz w:val="28"/>
          <w:szCs w:val="28"/>
        </w:rPr>
        <w:t>加强新闻队伍的业务素质建设。</w:t>
      </w:r>
    </w:p>
    <w:p w:rsidR="00CF409C" w:rsidRDefault="00CF409C">
      <w:pPr>
        <w:ind w:firstLineChars="200" w:firstLine="560"/>
        <w:rPr>
          <w:rFonts w:ascii="仿宋" w:eastAsia="仿宋" w:hAnsi="仿宋" w:cs="仿宋"/>
          <w:sz w:val="28"/>
          <w:szCs w:val="28"/>
        </w:rPr>
      </w:pPr>
    </w:p>
    <w:p w:rsidR="000D2318" w:rsidRDefault="0010529D">
      <w:pPr>
        <w:ind w:firstLineChars="200" w:firstLine="560"/>
        <w:rPr>
          <w:rFonts w:ascii="仿宋" w:eastAsia="仿宋" w:hAnsi="仿宋" w:cs="仿宋" w:hint="eastAsia"/>
          <w:sz w:val="28"/>
          <w:szCs w:val="28"/>
        </w:rPr>
      </w:pPr>
      <w:r>
        <w:rPr>
          <w:rFonts w:ascii="仿宋" w:eastAsia="仿宋" w:hAnsi="仿宋" w:cs="仿宋" w:hint="eastAsia"/>
          <w:sz w:val="28"/>
          <w:szCs w:val="28"/>
        </w:rPr>
        <w:t>（二）</w:t>
      </w:r>
      <w:r w:rsidR="00017CEF">
        <w:rPr>
          <w:rFonts w:ascii="仿宋" w:eastAsia="仿宋" w:hAnsi="仿宋" w:cs="仿宋" w:hint="eastAsia"/>
          <w:sz w:val="28"/>
          <w:szCs w:val="28"/>
        </w:rPr>
        <w:t>中国新闻事业发展史</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1.</w:t>
      </w:r>
      <w:r w:rsidRPr="00CF409C">
        <w:rPr>
          <w:rFonts w:ascii="仿宋" w:eastAsia="仿宋" w:hAnsi="仿宋" w:cs="仿宋" w:hint="eastAsia"/>
          <w:sz w:val="28"/>
          <w:szCs w:val="28"/>
        </w:rPr>
        <w:t>外报在华的产生与发展</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《察世俗每月统记传》概况。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外报在华的垄断及其对中国社会的影响。</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2.</w:t>
      </w:r>
      <w:r w:rsidRPr="00CF409C">
        <w:rPr>
          <w:rFonts w:ascii="仿宋" w:eastAsia="仿宋" w:hAnsi="仿宋" w:cs="仿宋" w:hint="eastAsia"/>
          <w:sz w:val="28"/>
          <w:szCs w:val="28"/>
        </w:rPr>
        <w:t>国人办报活动及其民族报业的勃兴</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第一次国人办报高潮的特点、代表报刊及其重要意义。</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第二次国人办报高潮的三大基地、代表报刊及其特点。</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3.</w:t>
      </w:r>
      <w:r w:rsidRPr="00CF409C">
        <w:rPr>
          <w:rFonts w:ascii="仿宋" w:eastAsia="仿宋" w:hAnsi="仿宋" w:cs="仿宋" w:hint="eastAsia"/>
          <w:sz w:val="28"/>
          <w:szCs w:val="28"/>
        </w:rPr>
        <w:t>民族报业职业化走向</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民族报业职业化走向。</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民族报业职业化表现。</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4.</w:t>
      </w:r>
      <w:r w:rsidRPr="00CF409C">
        <w:rPr>
          <w:rFonts w:ascii="仿宋" w:eastAsia="仿宋" w:hAnsi="仿宋" w:cs="仿宋" w:hint="eastAsia"/>
          <w:sz w:val="28"/>
          <w:szCs w:val="28"/>
        </w:rPr>
        <w:t>报业在新文化运动中的发展与无产阶级报业的兴起</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新文化运动的兴起及其代表人物。</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《新青年》与《每周评论》等报刊概况。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无产阶级新闻事业诞生的标志及其表现。</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邵飘萍的新闻经历及其贡献。</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5.</w:t>
      </w:r>
      <w:r w:rsidRPr="00CF409C">
        <w:rPr>
          <w:rFonts w:ascii="仿宋" w:eastAsia="仿宋" w:hAnsi="仿宋" w:cs="仿宋" w:hint="eastAsia"/>
          <w:sz w:val="28"/>
          <w:szCs w:val="28"/>
        </w:rPr>
        <w:t>中国共产党新闻事业的发展、成熟与全面胜利。</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红中社、《红色中华》等的基本情况。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革命根据地新闻事业的特点。</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《新华日报》、《解放日报》的基本概况。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反“客里空”运动。</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党的城市工作方针的提出。</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6.</w:t>
      </w:r>
      <w:r w:rsidRPr="00CF409C">
        <w:rPr>
          <w:rFonts w:ascii="仿宋" w:eastAsia="仿宋" w:hAnsi="仿宋" w:cs="仿宋" w:hint="eastAsia"/>
          <w:sz w:val="28"/>
          <w:szCs w:val="28"/>
        </w:rPr>
        <w:t>新闻统制下民营新闻事业的艰难发展</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国统区民营新闻事业的代表性报刊《申报》、《大公报》、“世界</w:t>
      </w:r>
      <w:r w:rsidRPr="00CF409C">
        <w:rPr>
          <w:rFonts w:ascii="仿宋" w:eastAsia="仿宋" w:hAnsi="仿宋" w:cs="仿宋" w:hint="eastAsia"/>
          <w:sz w:val="28"/>
          <w:szCs w:val="28"/>
        </w:rPr>
        <w:lastRenderedPageBreak/>
        <w:t>报刊”系列的基本概况。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国统区抗日救亡运动中的代表性新闻记者范长江和邹韬奋的经历和贡献。</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“拒检运动”和“第三条道路”的基本情况。</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7.</w:t>
      </w:r>
      <w:r w:rsidRPr="00CF409C">
        <w:rPr>
          <w:rFonts w:ascii="仿宋" w:eastAsia="仿宋" w:hAnsi="仿宋" w:cs="仿宋" w:hint="eastAsia"/>
          <w:sz w:val="28"/>
          <w:szCs w:val="28"/>
        </w:rPr>
        <w:t>社会主义新闻事业的建立</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建国初社会主义新闻体制与方针的确立。</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建国后我国新闻报道业务的建设情况。</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1956年社会主义新闻工作改革及其历史意义。</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8.</w:t>
      </w:r>
      <w:r w:rsidRPr="00CF409C">
        <w:rPr>
          <w:rFonts w:ascii="仿宋" w:eastAsia="仿宋" w:hAnsi="仿宋" w:cs="仿宋" w:hint="eastAsia"/>
          <w:sz w:val="28"/>
          <w:szCs w:val="28"/>
        </w:rPr>
        <w:t>社会主义新闻事业的曲折发展</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我国新闻事业的超前发展与全面调整。</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1956年以后新闻工作在挫折中改进的基本情况。</w:t>
      </w:r>
    </w:p>
    <w:p w:rsidR="00CF409C" w:rsidRP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9.</w:t>
      </w:r>
      <w:r w:rsidRPr="00CF409C">
        <w:rPr>
          <w:rFonts w:ascii="仿宋" w:eastAsia="仿宋" w:hAnsi="仿宋" w:cs="仿宋" w:hint="eastAsia"/>
          <w:sz w:val="28"/>
          <w:szCs w:val="28"/>
        </w:rPr>
        <w:t>改革开放与社会主义新闻事业的日趋繁荣</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新闻事业的拨乱反正与真理标准讨论。</w:t>
      </w:r>
    </w:p>
    <w:p w:rsidR="00CF409C" w:rsidRP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中国特色社会主义新闻观的形成。</w:t>
      </w:r>
    </w:p>
    <w:p w:rsidR="00CF409C" w:rsidRDefault="00CF409C" w:rsidP="00CF409C">
      <w:pPr>
        <w:ind w:firstLineChars="200" w:firstLine="560"/>
        <w:rPr>
          <w:rFonts w:ascii="仿宋" w:eastAsia="仿宋" w:hAnsi="仿宋" w:cs="仿宋" w:hint="eastAsia"/>
          <w:sz w:val="28"/>
          <w:szCs w:val="28"/>
        </w:rPr>
      </w:pPr>
      <w:r w:rsidRPr="00CF409C">
        <w:rPr>
          <w:rFonts w:ascii="仿宋" w:eastAsia="仿宋" w:hAnsi="仿宋" w:cs="仿宋" w:hint="eastAsia"/>
          <w:sz w:val="28"/>
          <w:szCs w:val="28"/>
        </w:rPr>
        <w:t>我国新闻体制改革的情况。</w:t>
      </w:r>
    </w:p>
    <w:p w:rsidR="00CF409C" w:rsidRDefault="00CF409C">
      <w:pPr>
        <w:ind w:firstLineChars="200" w:firstLine="560"/>
        <w:rPr>
          <w:rFonts w:ascii="仿宋" w:eastAsia="仿宋" w:hAnsi="仿宋" w:cs="仿宋" w:hint="eastAsia"/>
          <w:sz w:val="28"/>
          <w:szCs w:val="28"/>
        </w:rPr>
      </w:pPr>
    </w:p>
    <w:p w:rsidR="00017CEF" w:rsidRDefault="00017CEF">
      <w:pPr>
        <w:ind w:firstLineChars="200" w:firstLine="560"/>
        <w:rPr>
          <w:rFonts w:ascii="仿宋" w:eastAsia="仿宋" w:hAnsi="仿宋" w:cs="仿宋"/>
          <w:sz w:val="28"/>
          <w:szCs w:val="28"/>
        </w:rPr>
      </w:pPr>
      <w:r>
        <w:rPr>
          <w:rFonts w:ascii="仿宋" w:eastAsia="仿宋" w:hAnsi="仿宋" w:cs="仿宋" w:hint="eastAsia"/>
          <w:sz w:val="28"/>
          <w:szCs w:val="28"/>
        </w:rPr>
        <w:t>（三）传播学</w:t>
      </w:r>
    </w:p>
    <w:p w:rsidR="0035437B" w:rsidRDefault="0035437B">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A007B7">
        <w:rPr>
          <w:rFonts w:ascii="仿宋" w:eastAsia="仿宋" w:hAnsi="仿宋" w:cs="仿宋" w:hint="eastAsia"/>
          <w:sz w:val="28"/>
          <w:szCs w:val="28"/>
        </w:rPr>
        <w:t>传播学的对象和基本问题</w:t>
      </w:r>
    </w:p>
    <w:p w:rsidR="000D2318" w:rsidRDefault="00A007B7">
      <w:pPr>
        <w:ind w:firstLineChars="200" w:firstLine="560"/>
        <w:rPr>
          <w:rFonts w:ascii="仿宋" w:eastAsia="仿宋" w:hAnsi="仿宋" w:cs="仿宋"/>
          <w:sz w:val="28"/>
          <w:szCs w:val="28"/>
        </w:rPr>
      </w:pPr>
      <w:r>
        <w:rPr>
          <w:rFonts w:ascii="仿宋" w:eastAsia="仿宋" w:hAnsi="仿宋" w:cs="仿宋" w:hint="eastAsia"/>
          <w:sz w:val="28"/>
          <w:szCs w:val="28"/>
        </w:rPr>
        <w:t>传播的定义和特点</w:t>
      </w:r>
      <w:r w:rsidR="0010529D">
        <w:rPr>
          <w:rFonts w:ascii="仿宋" w:eastAsia="仿宋" w:hAnsi="仿宋" w:cs="仿宋" w:hint="eastAsia"/>
          <w:sz w:val="28"/>
          <w:szCs w:val="28"/>
        </w:rPr>
        <w:t>。</w:t>
      </w:r>
    </w:p>
    <w:p w:rsidR="00A007B7" w:rsidRDefault="00A007B7">
      <w:pPr>
        <w:ind w:firstLineChars="200" w:firstLine="560"/>
        <w:rPr>
          <w:rFonts w:ascii="仿宋" w:eastAsia="仿宋" w:hAnsi="仿宋" w:cs="仿宋"/>
          <w:sz w:val="28"/>
          <w:szCs w:val="28"/>
        </w:rPr>
      </w:pPr>
      <w:r>
        <w:rPr>
          <w:rFonts w:ascii="仿宋" w:eastAsia="仿宋" w:hAnsi="仿宋" w:cs="仿宋" w:hint="eastAsia"/>
          <w:sz w:val="28"/>
          <w:szCs w:val="28"/>
        </w:rPr>
        <w:t>社会传播的系统性</w:t>
      </w:r>
      <w:r w:rsidR="00204968">
        <w:rPr>
          <w:rFonts w:ascii="仿宋" w:eastAsia="仿宋" w:hAnsi="仿宋" w:cs="仿宋" w:hint="eastAsia"/>
          <w:sz w:val="28"/>
          <w:szCs w:val="28"/>
        </w:rPr>
        <w:t>。</w:t>
      </w:r>
    </w:p>
    <w:p w:rsidR="00A007B7" w:rsidRDefault="00A007B7">
      <w:pPr>
        <w:ind w:firstLineChars="200" w:firstLine="560"/>
        <w:rPr>
          <w:rFonts w:ascii="仿宋" w:eastAsia="仿宋" w:hAnsi="仿宋" w:cs="仿宋"/>
          <w:sz w:val="28"/>
          <w:szCs w:val="28"/>
        </w:rPr>
      </w:pPr>
      <w:r>
        <w:rPr>
          <w:rFonts w:ascii="仿宋" w:eastAsia="仿宋" w:hAnsi="仿宋" w:cs="仿宋" w:hint="eastAsia"/>
          <w:sz w:val="28"/>
          <w:szCs w:val="28"/>
        </w:rPr>
        <w:t>精神交往理论与马克思主义传播观</w:t>
      </w:r>
      <w:r w:rsidR="00204968">
        <w:rPr>
          <w:rFonts w:ascii="仿宋" w:eastAsia="仿宋" w:hAnsi="仿宋" w:cs="仿宋" w:hint="eastAsia"/>
          <w:sz w:val="28"/>
          <w:szCs w:val="28"/>
        </w:rPr>
        <w:t>。</w:t>
      </w:r>
    </w:p>
    <w:p w:rsidR="00A007B7" w:rsidRDefault="00A007B7">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人类传播的历史与发展</w:t>
      </w:r>
    </w:p>
    <w:p w:rsidR="00A007B7" w:rsidRDefault="00A007B7">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人类传播的发展进程</w:t>
      </w:r>
      <w:r w:rsidR="00204968">
        <w:rPr>
          <w:rFonts w:ascii="仿宋" w:eastAsia="仿宋" w:hAnsi="仿宋" w:cs="仿宋" w:hint="eastAsia"/>
          <w:sz w:val="28"/>
          <w:szCs w:val="28"/>
        </w:rPr>
        <w:t>。</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信息社会与信息传播</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Pr>
          <w:rFonts w:ascii="仿宋" w:eastAsia="仿宋" w:hAnsi="仿宋" w:cs="仿宋" w:hint="eastAsia"/>
          <w:sz w:val="28"/>
          <w:szCs w:val="28"/>
        </w:rPr>
        <w:t>人类传播的符号和意义</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符号的定义，信号与象征符，符号的基本功能。</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符号意义的分类，符号意义的暧昧性，传播过程中的意义。</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象征性社会互动与传播，象征性文化与现代社会。</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sz w:val="28"/>
          <w:szCs w:val="28"/>
        </w:rPr>
        <w:t>.</w:t>
      </w:r>
      <w:r>
        <w:rPr>
          <w:rFonts w:ascii="仿宋" w:eastAsia="仿宋" w:hAnsi="仿宋" w:cs="仿宋" w:hint="eastAsia"/>
          <w:sz w:val="28"/>
          <w:szCs w:val="28"/>
        </w:rPr>
        <w:t>人类传播的过程与系统结构</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传播过程的构成要素，几种主要的传播过程模式，传播过程的特点。</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系统模式下的社会传播结构，社会传播的总过程理论。</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sz w:val="28"/>
          <w:szCs w:val="28"/>
        </w:rPr>
        <w:t>.</w:t>
      </w:r>
      <w:r>
        <w:rPr>
          <w:rFonts w:ascii="仿宋" w:eastAsia="仿宋" w:hAnsi="仿宋" w:cs="仿宋" w:hint="eastAsia"/>
          <w:sz w:val="28"/>
          <w:szCs w:val="28"/>
        </w:rPr>
        <w:t>人内传播与人际传播</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作为社会心理过程的人内传播，个人信息处理的基模理论。</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人际传播的特点和社会功能，人际传播与自我表达。</w:t>
      </w:r>
    </w:p>
    <w:p w:rsidR="00204968" w:rsidRDefault="00204968">
      <w:pPr>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sz w:val="28"/>
          <w:szCs w:val="28"/>
        </w:rPr>
        <w:t>.</w:t>
      </w:r>
      <w:r>
        <w:rPr>
          <w:rFonts w:ascii="仿宋" w:eastAsia="仿宋" w:hAnsi="仿宋" w:cs="仿宋" w:hint="eastAsia"/>
          <w:sz w:val="28"/>
          <w:szCs w:val="28"/>
        </w:rPr>
        <w:t>群体传播、集合行为、组织传播</w:t>
      </w:r>
    </w:p>
    <w:p w:rsidR="00204968" w:rsidRDefault="00F67116">
      <w:pPr>
        <w:ind w:firstLineChars="200" w:firstLine="560"/>
        <w:rPr>
          <w:rFonts w:ascii="仿宋" w:eastAsia="仿宋" w:hAnsi="仿宋" w:cs="仿宋"/>
          <w:sz w:val="28"/>
          <w:szCs w:val="28"/>
        </w:rPr>
      </w:pPr>
      <w:r>
        <w:rPr>
          <w:rFonts w:ascii="仿宋" w:eastAsia="仿宋" w:hAnsi="仿宋" w:cs="仿宋" w:hint="eastAsia"/>
          <w:sz w:val="28"/>
          <w:szCs w:val="28"/>
        </w:rPr>
        <w:t>群体的概念及其类型，群体的社会功能和意义。</w:t>
      </w:r>
    </w:p>
    <w:p w:rsidR="00F67116" w:rsidRDefault="00F67116">
      <w:pPr>
        <w:ind w:firstLineChars="200" w:firstLine="560"/>
        <w:rPr>
          <w:rFonts w:ascii="仿宋" w:eastAsia="仿宋" w:hAnsi="仿宋" w:cs="仿宋"/>
          <w:sz w:val="28"/>
          <w:szCs w:val="28"/>
        </w:rPr>
      </w:pPr>
      <w:r>
        <w:rPr>
          <w:rFonts w:ascii="仿宋" w:eastAsia="仿宋" w:hAnsi="仿宋" w:cs="仿宋" w:hint="eastAsia"/>
          <w:sz w:val="28"/>
          <w:szCs w:val="28"/>
        </w:rPr>
        <w:t>群体传播与群体意识，群体规范在群体传播中的作用，群体压力与趋同心理。</w:t>
      </w:r>
    </w:p>
    <w:p w:rsidR="00F67116" w:rsidRDefault="00F67116">
      <w:pPr>
        <w:ind w:firstLineChars="200" w:firstLine="560"/>
        <w:rPr>
          <w:rFonts w:ascii="仿宋" w:eastAsia="仿宋" w:hAnsi="仿宋" w:cs="仿宋"/>
          <w:sz w:val="28"/>
          <w:szCs w:val="28"/>
        </w:rPr>
      </w:pPr>
      <w:r>
        <w:rPr>
          <w:rFonts w:ascii="仿宋" w:eastAsia="仿宋" w:hAnsi="仿宋" w:cs="仿宋" w:hint="eastAsia"/>
          <w:sz w:val="28"/>
          <w:szCs w:val="28"/>
        </w:rPr>
        <w:t>集合行为中的特殊传播机制，流言传播与集合行为中的信息流。</w:t>
      </w:r>
    </w:p>
    <w:p w:rsidR="00F67116" w:rsidRDefault="00F67116">
      <w:pPr>
        <w:ind w:firstLineChars="200" w:firstLine="560"/>
        <w:rPr>
          <w:rFonts w:ascii="仿宋" w:eastAsia="仿宋" w:hAnsi="仿宋" w:cs="仿宋"/>
          <w:sz w:val="28"/>
          <w:szCs w:val="28"/>
        </w:rPr>
      </w:pPr>
      <w:r>
        <w:rPr>
          <w:rFonts w:ascii="仿宋" w:eastAsia="仿宋" w:hAnsi="仿宋" w:cs="仿宋" w:hint="eastAsia"/>
          <w:sz w:val="28"/>
          <w:szCs w:val="28"/>
        </w:rPr>
        <w:t>组织内传播的过程与机制，组织外传播及其形态。</w:t>
      </w:r>
    </w:p>
    <w:p w:rsidR="00F96867" w:rsidRDefault="00F96867">
      <w:pPr>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sz w:val="28"/>
          <w:szCs w:val="28"/>
        </w:rPr>
        <w:t>.</w:t>
      </w:r>
      <w:r>
        <w:rPr>
          <w:rFonts w:ascii="仿宋" w:eastAsia="仿宋" w:hAnsi="仿宋" w:cs="仿宋" w:hint="eastAsia"/>
          <w:sz w:val="28"/>
          <w:szCs w:val="28"/>
        </w:rPr>
        <w:t>大众传播</w:t>
      </w:r>
    </w:p>
    <w:p w:rsidR="00F96867" w:rsidRDefault="00F96867">
      <w:pPr>
        <w:ind w:firstLineChars="200" w:firstLine="560"/>
        <w:rPr>
          <w:rFonts w:ascii="仿宋" w:eastAsia="仿宋" w:hAnsi="仿宋" w:cs="仿宋"/>
          <w:sz w:val="28"/>
          <w:szCs w:val="28"/>
        </w:rPr>
      </w:pPr>
      <w:r>
        <w:rPr>
          <w:rFonts w:ascii="仿宋" w:eastAsia="仿宋" w:hAnsi="仿宋" w:cs="仿宋" w:hint="eastAsia"/>
          <w:sz w:val="28"/>
          <w:szCs w:val="28"/>
        </w:rPr>
        <w:t>大众传播的定义、特点与社会功能。</w:t>
      </w:r>
    </w:p>
    <w:p w:rsidR="00F96867" w:rsidRDefault="00F96867">
      <w:pPr>
        <w:ind w:firstLineChars="200" w:firstLine="560"/>
        <w:rPr>
          <w:rFonts w:ascii="仿宋" w:eastAsia="仿宋" w:hAnsi="仿宋" w:cs="仿宋"/>
          <w:sz w:val="28"/>
          <w:szCs w:val="28"/>
        </w:rPr>
      </w:pPr>
      <w:r>
        <w:rPr>
          <w:rFonts w:ascii="仿宋" w:eastAsia="仿宋" w:hAnsi="仿宋" w:cs="仿宋" w:hint="eastAsia"/>
          <w:sz w:val="28"/>
          <w:szCs w:val="28"/>
        </w:rPr>
        <w:t>大众传播的产生与发展过程。</w:t>
      </w:r>
    </w:p>
    <w:p w:rsidR="00F96867" w:rsidRDefault="00F96867">
      <w:pPr>
        <w:ind w:firstLineChars="200" w:firstLine="560"/>
        <w:rPr>
          <w:rFonts w:ascii="仿宋" w:eastAsia="仿宋" w:hAnsi="仿宋" w:cs="仿宋"/>
          <w:sz w:val="28"/>
          <w:szCs w:val="28"/>
        </w:rPr>
      </w:pPr>
      <w:r>
        <w:rPr>
          <w:rFonts w:ascii="仿宋" w:eastAsia="仿宋" w:hAnsi="仿宋" w:cs="仿宋" w:hint="eastAsia"/>
          <w:sz w:val="28"/>
          <w:szCs w:val="28"/>
        </w:rPr>
        <w:lastRenderedPageBreak/>
        <w:t>大众传播的社会影响。</w:t>
      </w:r>
    </w:p>
    <w:p w:rsidR="004C4C2B" w:rsidRDefault="004C4C2B">
      <w:pPr>
        <w:ind w:firstLineChars="200" w:firstLine="560"/>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sz w:val="28"/>
          <w:szCs w:val="28"/>
        </w:rPr>
        <w:t>.</w:t>
      </w:r>
      <w:r>
        <w:rPr>
          <w:rFonts w:ascii="仿宋" w:eastAsia="仿宋" w:hAnsi="仿宋" w:cs="仿宋" w:hint="eastAsia"/>
          <w:sz w:val="28"/>
          <w:szCs w:val="28"/>
        </w:rPr>
        <w:t>媒介技术与媒介组织</w:t>
      </w:r>
    </w:p>
    <w:p w:rsidR="004C4C2B" w:rsidRDefault="004C4C2B">
      <w:pPr>
        <w:ind w:firstLineChars="200" w:firstLine="560"/>
        <w:rPr>
          <w:rFonts w:ascii="仿宋" w:eastAsia="仿宋" w:hAnsi="仿宋" w:cs="仿宋"/>
          <w:sz w:val="28"/>
          <w:szCs w:val="28"/>
        </w:rPr>
      </w:pPr>
      <w:r>
        <w:rPr>
          <w:rFonts w:ascii="仿宋" w:eastAsia="仿宋" w:hAnsi="仿宋" w:cs="仿宋" w:hint="eastAsia"/>
          <w:sz w:val="28"/>
          <w:szCs w:val="28"/>
        </w:rPr>
        <w:t>麦克卢汉的媒介理论</w:t>
      </w:r>
      <w:r w:rsidR="00A37198">
        <w:rPr>
          <w:rFonts w:ascii="仿宋" w:eastAsia="仿宋" w:hAnsi="仿宋" w:cs="仿宋" w:hint="eastAsia"/>
          <w:sz w:val="28"/>
          <w:szCs w:val="28"/>
        </w:rPr>
        <w:t>，媒介工具和技术的现实社会影响。</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当代新媒介技术发展趋势及社会意义。</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媒介组织的性质和社会作用。</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sz w:val="28"/>
          <w:szCs w:val="28"/>
        </w:rPr>
        <w:t>.</w:t>
      </w:r>
      <w:r>
        <w:rPr>
          <w:rFonts w:ascii="仿宋" w:eastAsia="仿宋" w:hAnsi="仿宋" w:cs="仿宋" w:hint="eastAsia"/>
          <w:sz w:val="28"/>
          <w:szCs w:val="28"/>
        </w:rPr>
        <w:t>传播制度与媒介规范理论</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传播制度与媒介控制。</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关于传播制度的几种规范理论。</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0.</w:t>
      </w:r>
      <w:r>
        <w:rPr>
          <w:rFonts w:ascii="仿宋" w:eastAsia="仿宋" w:hAnsi="仿宋" w:cs="仿宋" w:hint="eastAsia"/>
          <w:sz w:val="28"/>
          <w:szCs w:val="28"/>
        </w:rPr>
        <w:t>社会转型与受众变迁</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“大众”与大众社会理论。</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几种主要的受众观。</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“使用与满足”——一种受众行为理论，对“使用与满足”研究的评价。</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1.</w:t>
      </w:r>
      <w:r>
        <w:rPr>
          <w:rFonts w:ascii="仿宋" w:eastAsia="仿宋" w:hAnsi="仿宋" w:cs="仿宋" w:hint="eastAsia"/>
          <w:sz w:val="28"/>
          <w:szCs w:val="28"/>
        </w:rPr>
        <w:t>传播效果研究</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传播效果研究的历史与发展，传播效果的产生过程与制约因素。</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2.</w:t>
      </w:r>
      <w:r>
        <w:rPr>
          <w:rFonts w:ascii="仿宋" w:eastAsia="仿宋" w:hAnsi="仿宋" w:cs="仿宋" w:hint="eastAsia"/>
          <w:sz w:val="28"/>
          <w:szCs w:val="28"/>
        </w:rPr>
        <w:t>几种主要的大众传播效果理论</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大众传播与环境认知：议程设置功能理论</w:t>
      </w:r>
      <w:r w:rsidR="00785617">
        <w:rPr>
          <w:rFonts w:ascii="仿宋" w:eastAsia="仿宋" w:hAnsi="仿宋" w:cs="仿宋" w:hint="eastAsia"/>
          <w:sz w:val="28"/>
          <w:szCs w:val="28"/>
        </w:rPr>
        <w:t>。</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大众传播、社会心理与舆论：沉默的螺旋理论</w:t>
      </w:r>
      <w:r w:rsidR="00785617">
        <w:rPr>
          <w:rFonts w:ascii="仿宋" w:eastAsia="仿宋" w:hAnsi="仿宋" w:cs="仿宋" w:hint="eastAsia"/>
          <w:sz w:val="28"/>
          <w:szCs w:val="28"/>
        </w:rPr>
        <w:t>。</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大众传播的潜移默化效果：培养理论</w:t>
      </w:r>
      <w:r w:rsidR="00785617">
        <w:rPr>
          <w:rFonts w:ascii="仿宋" w:eastAsia="仿宋" w:hAnsi="仿宋" w:cs="仿宋" w:hint="eastAsia"/>
          <w:sz w:val="28"/>
          <w:szCs w:val="28"/>
        </w:rPr>
        <w:t>。</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大众传播与现实“建构”：新闻框架与框架效果</w:t>
      </w:r>
      <w:r w:rsidR="00785617">
        <w:rPr>
          <w:rFonts w:ascii="仿宋" w:eastAsia="仿宋" w:hAnsi="仿宋" w:cs="仿宋" w:hint="eastAsia"/>
          <w:sz w:val="28"/>
          <w:szCs w:val="28"/>
        </w:rPr>
        <w:t>。</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大众传播与信息社会中的阶层分化：从“知沟”到“数字鸿沟”。</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“第三人效果”：对大众传播影响力的一种认知倾向。</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lastRenderedPageBreak/>
        <w:t>1</w:t>
      </w:r>
      <w:r>
        <w:rPr>
          <w:rFonts w:ascii="仿宋" w:eastAsia="仿宋" w:hAnsi="仿宋" w:cs="仿宋"/>
          <w:sz w:val="28"/>
          <w:szCs w:val="28"/>
        </w:rPr>
        <w:t>3.</w:t>
      </w:r>
      <w:r>
        <w:rPr>
          <w:rFonts w:ascii="仿宋" w:eastAsia="仿宋" w:hAnsi="仿宋" w:cs="仿宋" w:hint="eastAsia"/>
          <w:sz w:val="28"/>
          <w:szCs w:val="28"/>
        </w:rPr>
        <w:t>国际传播与全球传播</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关于世界信息传播秩序的争论。</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国际传播与全球传播研究的若干重要课题。</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4.</w:t>
      </w:r>
      <w:r>
        <w:rPr>
          <w:rFonts w:ascii="仿宋" w:eastAsia="仿宋" w:hAnsi="仿宋" w:cs="仿宋" w:hint="eastAsia"/>
          <w:sz w:val="28"/>
          <w:szCs w:val="28"/>
        </w:rPr>
        <w:t>传播学研究史和主要学派</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传播学的起源、形成与发展。</w:t>
      </w: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传播学的经验学派与批判学派。</w:t>
      </w:r>
    </w:p>
    <w:p w:rsidR="00CF409C" w:rsidRDefault="00CF409C">
      <w:pPr>
        <w:ind w:firstLineChars="200" w:firstLine="560"/>
        <w:rPr>
          <w:rFonts w:ascii="仿宋" w:eastAsia="仿宋" w:hAnsi="仿宋" w:cs="仿宋" w:hint="eastAsia"/>
          <w:sz w:val="28"/>
          <w:szCs w:val="28"/>
        </w:rPr>
      </w:pPr>
    </w:p>
    <w:p w:rsidR="00A37198" w:rsidRDefault="00A37198">
      <w:pPr>
        <w:ind w:firstLineChars="200" w:firstLine="560"/>
        <w:rPr>
          <w:rFonts w:ascii="仿宋" w:eastAsia="仿宋" w:hAnsi="仿宋" w:cs="仿宋"/>
          <w:sz w:val="28"/>
          <w:szCs w:val="28"/>
        </w:rPr>
      </w:pPr>
      <w:r>
        <w:rPr>
          <w:rFonts w:ascii="仿宋" w:eastAsia="仿宋" w:hAnsi="仿宋" w:cs="仿宋" w:hint="eastAsia"/>
          <w:sz w:val="28"/>
          <w:szCs w:val="28"/>
        </w:rPr>
        <w:t>（四）新媒体概论</w:t>
      </w:r>
    </w:p>
    <w:p w:rsidR="000D2318" w:rsidRDefault="0010529D">
      <w:pPr>
        <w:ind w:firstLineChars="200" w:firstLine="560"/>
        <w:rPr>
          <w:rFonts w:ascii="仿宋" w:eastAsia="仿宋" w:hAnsi="仿宋" w:cs="仿宋"/>
          <w:sz w:val="28"/>
          <w:szCs w:val="28"/>
        </w:rPr>
      </w:pPr>
      <w:r>
        <w:rPr>
          <w:rFonts w:ascii="仿宋" w:eastAsia="仿宋" w:hAnsi="仿宋" w:cs="仿宋" w:hint="eastAsia"/>
          <w:sz w:val="28"/>
          <w:szCs w:val="28"/>
        </w:rPr>
        <w:t xml:space="preserve"> </w:t>
      </w:r>
      <w:r w:rsidR="00F57631">
        <w:rPr>
          <w:rFonts w:ascii="仿宋" w:eastAsia="仿宋" w:hAnsi="仿宋" w:cs="仿宋" w:hint="eastAsia"/>
          <w:sz w:val="28"/>
          <w:szCs w:val="28"/>
        </w:rPr>
        <w:t>1</w:t>
      </w:r>
      <w:r w:rsidR="00F57631">
        <w:rPr>
          <w:rFonts w:ascii="仿宋" w:eastAsia="仿宋" w:hAnsi="仿宋" w:cs="仿宋"/>
          <w:sz w:val="28"/>
          <w:szCs w:val="28"/>
        </w:rPr>
        <w:t>.</w:t>
      </w:r>
      <w:r w:rsidR="00F57631">
        <w:rPr>
          <w:rFonts w:ascii="仿宋" w:eastAsia="仿宋" w:hAnsi="仿宋" w:cs="仿宋" w:hint="eastAsia"/>
          <w:sz w:val="28"/>
          <w:szCs w:val="28"/>
        </w:rPr>
        <w:t>新媒体理论基础</w:t>
      </w:r>
    </w:p>
    <w:p w:rsidR="00F57631" w:rsidRDefault="00F57631">
      <w:pPr>
        <w:ind w:firstLineChars="200" w:firstLine="560"/>
        <w:rPr>
          <w:rFonts w:ascii="仿宋" w:eastAsia="仿宋" w:hAnsi="仿宋" w:cs="仿宋"/>
          <w:sz w:val="28"/>
          <w:szCs w:val="28"/>
        </w:rPr>
      </w:pPr>
      <w:r>
        <w:rPr>
          <w:rFonts w:ascii="仿宋" w:eastAsia="仿宋" w:hAnsi="仿宋" w:cs="仿宋" w:hint="eastAsia"/>
          <w:sz w:val="28"/>
          <w:szCs w:val="28"/>
        </w:rPr>
        <w:t>新媒体的基本问题，新媒体给传媒业带来的冲击。</w:t>
      </w:r>
    </w:p>
    <w:p w:rsidR="00F57631" w:rsidRDefault="00F57631">
      <w:pPr>
        <w:ind w:firstLineChars="200" w:firstLine="56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Pr>
          <w:rFonts w:ascii="仿宋" w:eastAsia="仿宋" w:hAnsi="仿宋" w:cs="仿宋" w:hint="eastAsia"/>
          <w:sz w:val="28"/>
          <w:szCs w:val="28"/>
        </w:rPr>
        <w:t>新媒体研究的理论模型</w:t>
      </w:r>
    </w:p>
    <w:p w:rsidR="00F57631" w:rsidRDefault="00F57631" w:rsidP="00F57631">
      <w:pPr>
        <w:ind w:firstLineChars="200" w:firstLine="560"/>
        <w:rPr>
          <w:rFonts w:ascii="仿宋" w:eastAsia="仿宋" w:hAnsi="仿宋" w:cs="仿宋"/>
          <w:sz w:val="28"/>
          <w:szCs w:val="28"/>
        </w:rPr>
      </w:pPr>
      <w:r w:rsidRPr="00F57631">
        <w:rPr>
          <w:rFonts w:ascii="仿宋" w:eastAsia="仿宋" w:hAnsi="仿宋" w:cs="仿宋" w:hint="eastAsia"/>
          <w:sz w:val="28"/>
          <w:szCs w:val="28"/>
        </w:rPr>
        <w:t>新媒体给新闻传播理论带来的影响</w:t>
      </w:r>
      <w:r>
        <w:rPr>
          <w:rFonts w:ascii="仿宋" w:eastAsia="仿宋" w:hAnsi="仿宋" w:cs="仿宋" w:hint="eastAsia"/>
          <w:sz w:val="28"/>
          <w:szCs w:val="28"/>
        </w:rPr>
        <w:t>，</w:t>
      </w:r>
      <w:r w:rsidRPr="00F57631">
        <w:rPr>
          <w:rFonts w:ascii="仿宋" w:eastAsia="仿宋" w:hAnsi="仿宋" w:cs="仿宋" w:hint="eastAsia"/>
          <w:sz w:val="28"/>
          <w:szCs w:val="28"/>
        </w:rPr>
        <w:t>新媒体研究的理论模型</w:t>
      </w:r>
      <w:r>
        <w:rPr>
          <w:rFonts w:ascii="仿宋" w:eastAsia="仿宋" w:hAnsi="仿宋" w:cs="仿宋" w:hint="eastAsia"/>
          <w:sz w:val="28"/>
          <w:szCs w:val="28"/>
        </w:rPr>
        <w:t>。</w:t>
      </w:r>
    </w:p>
    <w:p w:rsidR="00F57631" w:rsidRPr="00F57631" w:rsidRDefault="00F57631" w:rsidP="00F57631">
      <w:pPr>
        <w:ind w:firstLineChars="200" w:firstLine="560"/>
        <w:rPr>
          <w:rFonts w:ascii="仿宋" w:eastAsia="仿宋" w:hAnsi="仿宋" w:cs="仿宋"/>
          <w:sz w:val="28"/>
          <w:szCs w:val="28"/>
        </w:rPr>
      </w:pPr>
      <w:r w:rsidRPr="00F57631">
        <w:rPr>
          <w:rFonts w:ascii="仿宋" w:eastAsia="仿宋" w:hAnsi="仿宋" w:cs="仿宋" w:hint="eastAsia"/>
          <w:sz w:val="28"/>
          <w:szCs w:val="28"/>
        </w:rPr>
        <w:t>3</w:t>
      </w:r>
      <w:r>
        <w:rPr>
          <w:rFonts w:ascii="仿宋" w:eastAsia="仿宋" w:hAnsi="仿宋" w:cs="仿宋" w:hint="eastAsia"/>
          <w:sz w:val="28"/>
          <w:szCs w:val="28"/>
        </w:rPr>
        <w:t>．</w:t>
      </w:r>
      <w:r w:rsidRPr="00F57631">
        <w:rPr>
          <w:rFonts w:ascii="仿宋" w:eastAsia="仿宋" w:hAnsi="仿宋" w:cs="仿宋" w:hint="eastAsia"/>
          <w:sz w:val="28"/>
          <w:szCs w:val="28"/>
        </w:rPr>
        <w:t>新媒体用户特征研究</w:t>
      </w:r>
    </w:p>
    <w:p w:rsidR="00F57631" w:rsidRPr="00F57631" w:rsidRDefault="00F57631" w:rsidP="00F57631">
      <w:pPr>
        <w:ind w:firstLineChars="200" w:firstLine="560"/>
        <w:rPr>
          <w:rFonts w:ascii="仿宋" w:eastAsia="仿宋" w:hAnsi="仿宋" w:cs="仿宋"/>
          <w:sz w:val="28"/>
          <w:szCs w:val="28"/>
        </w:rPr>
      </w:pPr>
      <w:r w:rsidRPr="00F57631">
        <w:rPr>
          <w:rFonts w:ascii="仿宋" w:eastAsia="仿宋" w:hAnsi="仿宋" w:cs="仿宋" w:hint="eastAsia"/>
          <w:sz w:val="28"/>
          <w:szCs w:val="28"/>
        </w:rPr>
        <w:t>新媒体时代的受众理论：从受众到用户</w:t>
      </w:r>
      <w:r>
        <w:rPr>
          <w:rFonts w:ascii="仿宋" w:eastAsia="仿宋" w:hAnsi="仿宋" w:cs="仿宋" w:hint="eastAsia"/>
          <w:sz w:val="28"/>
          <w:szCs w:val="28"/>
        </w:rPr>
        <w:t>。</w:t>
      </w:r>
    </w:p>
    <w:p w:rsidR="00F57631" w:rsidRPr="00F57631" w:rsidRDefault="00F57631" w:rsidP="00F57631">
      <w:pPr>
        <w:ind w:firstLineChars="200" w:firstLine="560"/>
        <w:rPr>
          <w:rFonts w:ascii="仿宋" w:eastAsia="仿宋" w:hAnsi="仿宋" w:cs="仿宋"/>
          <w:sz w:val="28"/>
          <w:szCs w:val="28"/>
        </w:rPr>
      </w:pPr>
      <w:r w:rsidRPr="00F57631">
        <w:rPr>
          <w:rFonts w:ascii="仿宋" w:eastAsia="仿宋" w:hAnsi="仿宋" w:cs="仿宋" w:hint="eastAsia"/>
          <w:sz w:val="28"/>
          <w:szCs w:val="28"/>
        </w:rPr>
        <w:t>网民的基本特征分析：由精英走向大众化</w:t>
      </w:r>
      <w:r>
        <w:rPr>
          <w:rFonts w:ascii="仿宋" w:eastAsia="仿宋" w:hAnsi="仿宋" w:cs="仿宋" w:hint="eastAsia"/>
          <w:sz w:val="28"/>
          <w:szCs w:val="28"/>
        </w:rPr>
        <w:t>。</w:t>
      </w:r>
    </w:p>
    <w:p w:rsidR="00F57631" w:rsidRDefault="00F57631" w:rsidP="00F57631">
      <w:pPr>
        <w:ind w:firstLineChars="200" w:firstLine="560"/>
        <w:rPr>
          <w:rFonts w:ascii="仿宋" w:eastAsia="仿宋" w:hAnsi="仿宋" w:cs="仿宋"/>
          <w:sz w:val="28"/>
          <w:szCs w:val="28"/>
        </w:rPr>
      </w:pPr>
      <w:r w:rsidRPr="00F57631">
        <w:rPr>
          <w:rFonts w:ascii="仿宋" w:eastAsia="仿宋" w:hAnsi="仿宋" w:cs="仿宋" w:hint="eastAsia"/>
          <w:sz w:val="28"/>
          <w:szCs w:val="28"/>
        </w:rPr>
        <w:t>网民的心理和行为特征分析</w:t>
      </w:r>
    </w:p>
    <w:p w:rsidR="00F57631" w:rsidRDefault="00F57631" w:rsidP="00F57631">
      <w:pPr>
        <w:ind w:firstLineChars="200" w:firstLine="560"/>
        <w:rPr>
          <w:rFonts w:ascii="仿宋" w:eastAsia="仿宋" w:hAnsi="仿宋" w:cs="仿宋"/>
          <w:sz w:val="28"/>
          <w:szCs w:val="28"/>
        </w:rPr>
      </w:pPr>
      <w:r>
        <w:rPr>
          <w:rFonts w:ascii="仿宋" w:eastAsia="仿宋" w:hAnsi="仿宋" w:cs="仿宋"/>
          <w:sz w:val="28"/>
          <w:szCs w:val="28"/>
        </w:rPr>
        <w:t>4</w:t>
      </w:r>
      <w:r>
        <w:rPr>
          <w:rFonts w:ascii="仿宋" w:eastAsia="仿宋" w:hAnsi="仿宋" w:cs="仿宋" w:hint="eastAsia"/>
          <w:sz w:val="28"/>
          <w:szCs w:val="28"/>
        </w:rPr>
        <w:t>．新媒体的类型</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网络人际传播，网络群体传播与网络组织传播，网络大众传播</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sz w:val="28"/>
          <w:szCs w:val="28"/>
        </w:rPr>
        <w:t>.</w:t>
      </w:r>
      <w:r>
        <w:rPr>
          <w:rFonts w:ascii="仿宋" w:eastAsia="仿宋" w:hAnsi="仿宋" w:cs="仿宋" w:hint="eastAsia"/>
          <w:sz w:val="28"/>
          <w:szCs w:val="28"/>
        </w:rPr>
        <w:t>Web</w:t>
      </w:r>
      <w:r>
        <w:rPr>
          <w:rFonts w:ascii="仿宋" w:eastAsia="仿宋" w:hAnsi="仿宋" w:cs="仿宋"/>
          <w:sz w:val="28"/>
          <w:szCs w:val="28"/>
        </w:rPr>
        <w:t>1.0</w:t>
      </w:r>
      <w:r>
        <w:rPr>
          <w:rFonts w:ascii="仿宋" w:eastAsia="仿宋" w:hAnsi="仿宋" w:cs="仿宋" w:hint="eastAsia"/>
          <w:sz w:val="28"/>
          <w:szCs w:val="28"/>
        </w:rPr>
        <w:t>时代新媒体的主要形态</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搜索引擎、门户网站、电子商务网站</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sz w:val="28"/>
          <w:szCs w:val="28"/>
        </w:rPr>
        <w:t>.</w:t>
      </w:r>
      <w:r>
        <w:rPr>
          <w:rFonts w:ascii="仿宋" w:eastAsia="仿宋" w:hAnsi="仿宋" w:cs="仿宋" w:hint="eastAsia"/>
          <w:sz w:val="28"/>
          <w:szCs w:val="28"/>
        </w:rPr>
        <w:t>博客、微信、社交网站、视频网站</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博客的特点。</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lastRenderedPageBreak/>
        <w:t>微博与微信的比较。</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社交网站的概念、特点及其发展，社交网站对社会的影响。</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视频网站的概念、特点及发展历史，视频网站对传播行业的影响。</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sz w:val="28"/>
          <w:szCs w:val="28"/>
        </w:rPr>
        <w:t>.</w:t>
      </w:r>
      <w:r>
        <w:rPr>
          <w:rFonts w:ascii="仿宋" w:eastAsia="仿宋" w:hAnsi="仿宋" w:cs="仿宋" w:hint="eastAsia"/>
          <w:sz w:val="28"/>
          <w:szCs w:val="28"/>
        </w:rPr>
        <w:t>新媒体的宏观管理</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新媒体带来的负效应，新媒体的管理对策。</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发达国家对互联网的管理。</w:t>
      </w:r>
    </w:p>
    <w:p w:rsidR="00F57631" w:rsidRDefault="00F57631" w:rsidP="00F57631">
      <w:pPr>
        <w:ind w:firstLineChars="200" w:firstLine="560"/>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sz w:val="28"/>
          <w:szCs w:val="28"/>
        </w:rPr>
        <w:t>.</w:t>
      </w:r>
      <w:r>
        <w:rPr>
          <w:rFonts w:ascii="仿宋" w:eastAsia="仿宋" w:hAnsi="仿宋" w:cs="仿宋" w:hint="eastAsia"/>
          <w:sz w:val="28"/>
          <w:szCs w:val="28"/>
        </w:rPr>
        <w:t>新媒体舆论成为社会舆论的主体</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新媒体舆论的特点</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新媒体舆论研究的蝴蝶效应模型</w:t>
      </w:r>
      <w:r>
        <w:rPr>
          <w:rFonts w:ascii="仿宋" w:eastAsia="仿宋" w:hAnsi="仿宋" w:cs="仿宋" w:hint="eastAsia"/>
          <w:sz w:val="28"/>
          <w:szCs w:val="28"/>
        </w:rPr>
        <w:t>，</w:t>
      </w:r>
      <w:r w:rsidRPr="001276D5">
        <w:rPr>
          <w:rFonts w:ascii="仿宋" w:eastAsia="仿宋" w:hAnsi="仿宋" w:cs="仿宋" w:hint="eastAsia"/>
          <w:sz w:val="28"/>
          <w:szCs w:val="28"/>
        </w:rPr>
        <w:t>新媒体舆论的生命周期理论模型</w:t>
      </w:r>
      <w:r>
        <w:rPr>
          <w:rFonts w:ascii="仿宋" w:eastAsia="仿宋" w:hAnsi="仿宋" w:cs="仿宋" w:hint="eastAsia"/>
          <w:sz w:val="28"/>
          <w:szCs w:val="28"/>
        </w:rPr>
        <w:t>。</w:t>
      </w:r>
    </w:p>
    <w:p w:rsidR="00F57631"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微博舆论分析</w:t>
      </w:r>
      <w:r>
        <w:rPr>
          <w:rFonts w:ascii="仿宋" w:eastAsia="仿宋" w:hAnsi="仿宋" w:cs="仿宋" w:hint="eastAsia"/>
          <w:sz w:val="28"/>
          <w:szCs w:val="28"/>
        </w:rPr>
        <w:t>，</w:t>
      </w:r>
      <w:r w:rsidRPr="001276D5">
        <w:rPr>
          <w:rFonts w:ascii="仿宋" w:eastAsia="仿宋" w:hAnsi="仿宋" w:cs="仿宋" w:hint="eastAsia"/>
          <w:sz w:val="28"/>
          <w:szCs w:val="28"/>
        </w:rPr>
        <w:t>网络论坛舆论与微博舆论的比较</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sz w:val="28"/>
          <w:szCs w:val="28"/>
        </w:rPr>
        <w:t>.</w:t>
      </w:r>
      <w:r w:rsidRPr="001276D5">
        <w:rPr>
          <w:rFonts w:ascii="仿宋" w:eastAsia="仿宋" w:hAnsi="仿宋" w:cs="仿宋" w:hint="eastAsia"/>
          <w:sz w:val="28"/>
          <w:szCs w:val="28"/>
        </w:rPr>
        <w:t>新媒体舆情的应对策略</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新媒体舆论的管理</w:t>
      </w:r>
      <w:r>
        <w:rPr>
          <w:rFonts w:ascii="仿宋" w:eastAsia="仿宋" w:hAnsi="仿宋" w:cs="仿宋" w:hint="eastAsia"/>
          <w:sz w:val="28"/>
          <w:szCs w:val="28"/>
        </w:rPr>
        <w:t>，</w:t>
      </w:r>
      <w:r w:rsidRPr="001276D5">
        <w:rPr>
          <w:rFonts w:ascii="仿宋" w:eastAsia="仿宋" w:hAnsi="仿宋" w:cs="仿宋" w:hint="eastAsia"/>
          <w:sz w:val="28"/>
          <w:szCs w:val="28"/>
        </w:rPr>
        <w:t>新媒体舆情的应对原则</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网络舆论发展的新特点及对策</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0.</w:t>
      </w:r>
      <w:r w:rsidRPr="001276D5">
        <w:rPr>
          <w:rFonts w:ascii="仿宋" w:eastAsia="仿宋" w:hAnsi="仿宋" w:cs="仿宋" w:hint="eastAsia"/>
          <w:sz w:val="28"/>
          <w:szCs w:val="28"/>
        </w:rPr>
        <w:t>网络谣言及其管理</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谣言的演变</w:t>
      </w:r>
      <w:r>
        <w:rPr>
          <w:rFonts w:ascii="仿宋" w:eastAsia="仿宋" w:hAnsi="仿宋" w:cs="仿宋" w:hint="eastAsia"/>
          <w:sz w:val="28"/>
          <w:szCs w:val="28"/>
        </w:rPr>
        <w:t>，</w:t>
      </w:r>
      <w:r w:rsidRPr="001276D5">
        <w:rPr>
          <w:rFonts w:ascii="仿宋" w:eastAsia="仿宋" w:hAnsi="仿宋" w:cs="仿宋" w:hint="eastAsia"/>
          <w:sz w:val="28"/>
          <w:szCs w:val="28"/>
        </w:rPr>
        <w:t>新媒体条件下谣言的传播与消解模型</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sz w:val="28"/>
          <w:szCs w:val="28"/>
        </w:rPr>
        <w:t>11.</w:t>
      </w:r>
      <w:r w:rsidRPr="001276D5">
        <w:rPr>
          <w:rFonts w:ascii="仿宋" w:eastAsia="仿宋" w:hAnsi="仿宋" w:cs="仿宋" w:hint="eastAsia"/>
          <w:sz w:val="28"/>
          <w:szCs w:val="28"/>
        </w:rPr>
        <w:t>新媒体的微观经营</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网络广告</w:t>
      </w:r>
      <w:r>
        <w:rPr>
          <w:rFonts w:ascii="仿宋" w:eastAsia="仿宋" w:hAnsi="仿宋" w:cs="仿宋" w:hint="eastAsia"/>
          <w:sz w:val="28"/>
          <w:szCs w:val="28"/>
        </w:rPr>
        <w:t>、</w:t>
      </w:r>
      <w:r w:rsidRPr="001276D5">
        <w:rPr>
          <w:rFonts w:ascii="仿宋" w:eastAsia="仿宋" w:hAnsi="仿宋" w:cs="仿宋" w:hint="eastAsia"/>
          <w:sz w:val="28"/>
          <w:szCs w:val="28"/>
        </w:rPr>
        <w:t>电子商务模式</w:t>
      </w:r>
      <w:r>
        <w:rPr>
          <w:rFonts w:ascii="仿宋" w:eastAsia="仿宋" w:hAnsi="仿宋" w:cs="仿宋" w:hint="eastAsia"/>
          <w:sz w:val="28"/>
          <w:szCs w:val="28"/>
        </w:rPr>
        <w:t>、</w:t>
      </w:r>
      <w:r w:rsidRPr="001276D5">
        <w:rPr>
          <w:rFonts w:ascii="仿宋" w:eastAsia="仿宋" w:hAnsi="仿宋" w:cs="仿宋" w:hint="eastAsia"/>
          <w:sz w:val="28"/>
          <w:szCs w:val="28"/>
        </w:rPr>
        <w:t>收费服务模式</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新媒体行业的马太效应</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2.</w:t>
      </w:r>
      <w:r w:rsidRPr="001276D5">
        <w:rPr>
          <w:rFonts w:ascii="仿宋" w:eastAsia="仿宋" w:hAnsi="仿宋" w:cs="仿宋" w:hint="eastAsia"/>
          <w:sz w:val="28"/>
          <w:szCs w:val="28"/>
        </w:rPr>
        <w:t>新媒体中的著作权保护</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新媒体中著作权保护面临的问题</w:t>
      </w:r>
      <w:r>
        <w:rPr>
          <w:rFonts w:ascii="仿宋" w:eastAsia="仿宋" w:hAnsi="仿宋" w:cs="仿宋" w:hint="eastAsia"/>
          <w:sz w:val="28"/>
          <w:szCs w:val="28"/>
        </w:rPr>
        <w:t>，</w:t>
      </w:r>
      <w:r w:rsidRPr="001276D5">
        <w:rPr>
          <w:rFonts w:ascii="仿宋" w:eastAsia="仿宋" w:hAnsi="仿宋" w:cs="仿宋" w:hint="eastAsia"/>
          <w:sz w:val="28"/>
          <w:szCs w:val="28"/>
        </w:rPr>
        <w:t>新媒体著作权的法律保护</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lastRenderedPageBreak/>
        <w:t>“避风港”原则和“红旗”原则</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新媒体著作权的技术保护</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3.</w:t>
      </w:r>
      <w:r w:rsidRPr="001276D5">
        <w:rPr>
          <w:rFonts w:ascii="仿宋" w:eastAsia="仿宋" w:hAnsi="仿宋" w:cs="仿宋" w:hint="eastAsia"/>
          <w:sz w:val="28"/>
          <w:szCs w:val="28"/>
        </w:rPr>
        <w:t>手机媒体</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手机媒体的诞生与发展</w:t>
      </w:r>
      <w:r>
        <w:rPr>
          <w:rFonts w:ascii="仿宋" w:eastAsia="仿宋" w:hAnsi="仿宋" w:cs="仿宋" w:hint="eastAsia"/>
          <w:sz w:val="28"/>
          <w:szCs w:val="28"/>
        </w:rPr>
        <w:t>，</w:t>
      </w:r>
      <w:r w:rsidRPr="001276D5">
        <w:rPr>
          <w:rFonts w:ascii="仿宋" w:eastAsia="仿宋" w:hAnsi="仿宋" w:cs="仿宋" w:hint="eastAsia"/>
          <w:sz w:val="28"/>
          <w:szCs w:val="28"/>
        </w:rPr>
        <w:t>手机媒体与新闻传播</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新一代移动通信技术与大国博弈</w:t>
      </w:r>
      <w:r>
        <w:rPr>
          <w:rFonts w:ascii="仿宋" w:eastAsia="仿宋" w:hAnsi="仿宋" w:cs="仿宋" w:hint="eastAsia"/>
          <w:sz w:val="28"/>
          <w:szCs w:val="28"/>
        </w:rPr>
        <w:t>。</w:t>
      </w:r>
    </w:p>
    <w:p w:rsidR="001276D5" w:rsidRPr="001276D5" w:rsidRDefault="001276D5" w:rsidP="001276D5">
      <w:pPr>
        <w:ind w:firstLineChars="200" w:firstLine="56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4</w:t>
      </w:r>
      <w:r w:rsidRPr="001276D5">
        <w:rPr>
          <w:rFonts w:ascii="仿宋" w:eastAsia="仿宋" w:hAnsi="仿宋" w:cs="仿宋" w:hint="eastAsia"/>
          <w:sz w:val="28"/>
          <w:szCs w:val="28"/>
        </w:rPr>
        <w:t>新技术与新媒体的未来</w:t>
      </w:r>
    </w:p>
    <w:p w:rsidR="001276D5" w:rsidRPr="001276D5"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人工智能会取代记者吗</w:t>
      </w:r>
      <w:r>
        <w:rPr>
          <w:rFonts w:ascii="仿宋" w:eastAsia="仿宋" w:hAnsi="仿宋" w:cs="仿宋" w:hint="eastAsia"/>
          <w:sz w:val="28"/>
          <w:szCs w:val="28"/>
        </w:rPr>
        <w:t>？</w:t>
      </w:r>
    </w:p>
    <w:p w:rsidR="001276D5" w:rsidRPr="00F57631" w:rsidRDefault="001276D5" w:rsidP="001276D5">
      <w:pPr>
        <w:ind w:firstLineChars="200" w:firstLine="560"/>
        <w:rPr>
          <w:rFonts w:ascii="仿宋" w:eastAsia="仿宋" w:hAnsi="仿宋" w:cs="仿宋"/>
          <w:sz w:val="28"/>
          <w:szCs w:val="28"/>
        </w:rPr>
      </w:pPr>
      <w:r w:rsidRPr="001276D5">
        <w:rPr>
          <w:rFonts w:ascii="仿宋" w:eastAsia="仿宋" w:hAnsi="仿宋" w:cs="仿宋" w:hint="eastAsia"/>
          <w:sz w:val="28"/>
          <w:szCs w:val="28"/>
        </w:rPr>
        <w:t>新闻推荐算法</w:t>
      </w:r>
      <w:r>
        <w:rPr>
          <w:rFonts w:ascii="仿宋" w:eastAsia="仿宋" w:hAnsi="仿宋" w:cs="仿宋" w:hint="eastAsia"/>
          <w:sz w:val="28"/>
          <w:szCs w:val="28"/>
        </w:rPr>
        <w:t>。</w:t>
      </w:r>
    </w:p>
    <w:p w:rsidR="000D2318" w:rsidRDefault="0010529D">
      <w:pPr>
        <w:ind w:firstLineChars="200" w:firstLine="560"/>
        <w:rPr>
          <w:rFonts w:ascii="仿宋" w:eastAsia="仿宋" w:hAnsi="仿宋" w:cs="仿宋" w:hint="eastAsia"/>
          <w:sz w:val="28"/>
          <w:szCs w:val="28"/>
        </w:rPr>
      </w:pPr>
      <w:r>
        <w:rPr>
          <w:rFonts w:ascii="仿宋" w:eastAsia="仿宋" w:hAnsi="仿宋" w:cs="仿宋" w:hint="eastAsia"/>
          <w:sz w:val="28"/>
          <w:szCs w:val="28"/>
        </w:rPr>
        <w:t>四、主要参考书目</w:t>
      </w:r>
    </w:p>
    <w:p w:rsidR="00CF409C" w:rsidRDefault="00CF409C" w:rsidP="00CF409C">
      <w:pPr>
        <w:ind w:firstLineChars="200" w:firstLine="560"/>
        <w:rPr>
          <w:rFonts w:ascii="仿宋" w:eastAsia="仿宋" w:hAnsi="仿宋" w:cs="仿宋" w:hint="eastAsia"/>
          <w:sz w:val="28"/>
          <w:szCs w:val="28"/>
        </w:rPr>
      </w:pPr>
      <w:r>
        <w:rPr>
          <w:rFonts w:ascii="仿宋" w:eastAsia="仿宋" w:hAnsi="仿宋" w:cs="仿宋" w:hint="eastAsia"/>
          <w:sz w:val="28"/>
          <w:szCs w:val="28"/>
        </w:rPr>
        <w:t>1.</w:t>
      </w:r>
      <w:r w:rsidRPr="00CF409C">
        <w:rPr>
          <w:rFonts w:ascii="仿宋" w:eastAsia="仿宋" w:hAnsi="仿宋" w:cs="仿宋" w:hint="eastAsia"/>
          <w:sz w:val="28"/>
          <w:szCs w:val="28"/>
        </w:rPr>
        <w:t xml:space="preserve"> 《新闻学概论》编写组</w:t>
      </w:r>
      <w:r>
        <w:rPr>
          <w:rFonts w:ascii="仿宋" w:eastAsia="仿宋" w:hAnsi="仿宋" w:cs="仿宋" w:hint="eastAsia"/>
          <w:sz w:val="28"/>
          <w:szCs w:val="28"/>
        </w:rPr>
        <w:t>：</w:t>
      </w:r>
      <w:r w:rsidRPr="00CF409C">
        <w:rPr>
          <w:rFonts w:ascii="仿宋" w:eastAsia="仿宋" w:hAnsi="仿宋" w:cs="仿宋" w:hint="eastAsia"/>
          <w:sz w:val="28"/>
          <w:szCs w:val="28"/>
        </w:rPr>
        <w:t>《新闻学概论》</w:t>
      </w:r>
      <w:r>
        <w:rPr>
          <w:rFonts w:ascii="仿宋" w:eastAsia="仿宋" w:hAnsi="仿宋" w:cs="仿宋" w:hint="eastAsia"/>
          <w:sz w:val="28"/>
          <w:szCs w:val="28"/>
        </w:rPr>
        <w:t>，</w:t>
      </w:r>
      <w:r w:rsidRPr="00CF409C">
        <w:rPr>
          <w:rFonts w:ascii="仿宋" w:eastAsia="仿宋" w:hAnsi="仿宋" w:cs="仿宋" w:hint="eastAsia"/>
          <w:sz w:val="28"/>
          <w:szCs w:val="28"/>
        </w:rPr>
        <w:t>马工程重点教材，高等教育出版社，人民教育出版社</w:t>
      </w:r>
      <w:r>
        <w:rPr>
          <w:rFonts w:ascii="仿宋" w:eastAsia="仿宋" w:hAnsi="仿宋" w:cs="仿宋" w:hint="eastAsia"/>
          <w:sz w:val="28"/>
          <w:szCs w:val="28"/>
        </w:rPr>
        <w:t>，</w:t>
      </w:r>
      <w:r w:rsidRPr="00CF409C">
        <w:rPr>
          <w:rFonts w:ascii="仿宋" w:eastAsia="仿宋" w:hAnsi="仿宋" w:cs="仿宋" w:hint="eastAsia"/>
          <w:sz w:val="28"/>
          <w:szCs w:val="28"/>
        </w:rPr>
        <w:t>2009年9月第一版。</w:t>
      </w:r>
    </w:p>
    <w:p w:rsidR="00CF409C" w:rsidRDefault="00CF409C" w:rsidP="00CF409C">
      <w:pPr>
        <w:ind w:firstLineChars="200" w:firstLine="560"/>
        <w:rPr>
          <w:rFonts w:ascii="仿宋" w:eastAsia="仿宋" w:hAnsi="仿宋" w:cs="仿宋"/>
          <w:sz w:val="28"/>
          <w:szCs w:val="28"/>
        </w:rPr>
      </w:pPr>
      <w:r>
        <w:rPr>
          <w:rFonts w:ascii="仿宋" w:eastAsia="仿宋" w:hAnsi="仿宋" w:cs="仿宋" w:hint="eastAsia"/>
          <w:sz w:val="28"/>
          <w:szCs w:val="28"/>
        </w:rPr>
        <w:t>2.</w:t>
      </w:r>
      <w:r w:rsidRPr="00CF409C">
        <w:rPr>
          <w:rFonts w:hint="eastAsia"/>
        </w:rPr>
        <w:t xml:space="preserve"> </w:t>
      </w:r>
      <w:r w:rsidRPr="00CF409C">
        <w:rPr>
          <w:rFonts w:ascii="仿宋" w:eastAsia="仿宋" w:hAnsi="仿宋" w:cs="仿宋" w:hint="eastAsia"/>
          <w:sz w:val="28"/>
          <w:szCs w:val="28"/>
        </w:rPr>
        <w:t>黄瑚著</w:t>
      </w:r>
      <w:r>
        <w:rPr>
          <w:rFonts w:ascii="仿宋" w:eastAsia="仿宋" w:hAnsi="仿宋" w:cs="仿宋" w:hint="eastAsia"/>
          <w:sz w:val="28"/>
          <w:szCs w:val="28"/>
        </w:rPr>
        <w:t>：</w:t>
      </w:r>
      <w:r w:rsidRPr="00CF409C">
        <w:rPr>
          <w:rFonts w:ascii="仿宋" w:eastAsia="仿宋" w:hAnsi="仿宋" w:cs="仿宋" w:hint="eastAsia"/>
          <w:sz w:val="28"/>
          <w:szCs w:val="28"/>
        </w:rPr>
        <w:t>《中国新闻事业发展史》</w:t>
      </w:r>
      <w:r>
        <w:rPr>
          <w:rFonts w:ascii="仿宋" w:eastAsia="仿宋" w:hAnsi="仿宋" w:cs="仿宋" w:hint="eastAsia"/>
          <w:sz w:val="28"/>
          <w:szCs w:val="28"/>
        </w:rPr>
        <w:t>，</w:t>
      </w:r>
      <w:r w:rsidRPr="00CF409C">
        <w:rPr>
          <w:rFonts w:ascii="仿宋" w:eastAsia="仿宋" w:hAnsi="仿宋" w:cs="仿宋" w:hint="eastAsia"/>
          <w:sz w:val="28"/>
          <w:szCs w:val="28"/>
        </w:rPr>
        <w:t>“十一五”国家规划教材，复旦大学出版社</w:t>
      </w:r>
      <w:r>
        <w:rPr>
          <w:rFonts w:ascii="仿宋" w:eastAsia="仿宋" w:hAnsi="仿宋" w:cs="仿宋" w:hint="eastAsia"/>
          <w:sz w:val="28"/>
          <w:szCs w:val="28"/>
        </w:rPr>
        <w:t>，</w:t>
      </w:r>
      <w:r w:rsidRPr="00CF409C">
        <w:rPr>
          <w:rFonts w:ascii="仿宋" w:eastAsia="仿宋" w:hAnsi="仿宋" w:cs="仿宋" w:hint="eastAsia"/>
          <w:sz w:val="28"/>
          <w:szCs w:val="28"/>
        </w:rPr>
        <w:t>2019年3月第二版。</w:t>
      </w:r>
    </w:p>
    <w:p w:rsidR="000D2318" w:rsidRDefault="00CF409C">
      <w:pPr>
        <w:ind w:firstLineChars="200" w:firstLine="560"/>
        <w:rPr>
          <w:rFonts w:ascii="仿宋" w:eastAsia="仿宋" w:hAnsi="仿宋" w:cs="仿宋"/>
          <w:sz w:val="28"/>
          <w:szCs w:val="28"/>
        </w:rPr>
      </w:pPr>
      <w:r>
        <w:rPr>
          <w:rFonts w:ascii="仿宋" w:eastAsia="仿宋" w:hAnsi="仿宋" w:cs="仿宋" w:hint="eastAsia"/>
          <w:sz w:val="28"/>
          <w:szCs w:val="28"/>
        </w:rPr>
        <w:t>3</w:t>
      </w:r>
      <w:r w:rsidR="0010529D">
        <w:rPr>
          <w:rFonts w:ascii="仿宋" w:eastAsia="仿宋" w:hAnsi="仿宋" w:cs="仿宋" w:hint="eastAsia"/>
          <w:sz w:val="28"/>
          <w:szCs w:val="28"/>
        </w:rPr>
        <w:t>.</w:t>
      </w:r>
      <w:r w:rsidR="00F57631">
        <w:rPr>
          <w:rFonts w:ascii="仿宋" w:eastAsia="仿宋" w:hAnsi="仿宋" w:cs="仿宋" w:hint="eastAsia"/>
          <w:sz w:val="28"/>
          <w:szCs w:val="28"/>
        </w:rPr>
        <w:t>郭庆光著</w:t>
      </w:r>
      <w:r w:rsidR="0010529D">
        <w:rPr>
          <w:rFonts w:ascii="仿宋" w:eastAsia="仿宋" w:hAnsi="仿宋" w:cs="仿宋" w:hint="eastAsia"/>
          <w:sz w:val="28"/>
          <w:szCs w:val="28"/>
        </w:rPr>
        <w:t>：《</w:t>
      </w:r>
      <w:r w:rsidR="00F57631">
        <w:rPr>
          <w:rFonts w:ascii="仿宋" w:eastAsia="仿宋" w:hAnsi="仿宋" w:cs="仿宋" w:hint="eastAsia"/>
          <w:sz w:val="28"/>
          <w:szCs w:val="28"/>
        </w:rPr>
        <w:t>传播学教程</w:t>
      </w:r>
      <w:r w:rsidR="0010529D">
        <w:rPr>
          <w:rFonts w:ascii="仿宋" w:eastAsia="仿宋" w:hAnsi="仿宋" w:cs="仿宋" w:hint="eastAsia"/>
          <w:sz w:val="28"/>
          <w:szCs w:val="28"/>
        </w:rPr>
        <w:t>》，</w:t>
      </w:r>
      <w:r w:rsidR="00F57631">
        <w:rPr>
          <w:rFonts w:ascii="仿宋" w:eastAsia="仿宋" w:hAnsi="仿宋" w:cs="仿宋" w:hint="eastAsia"/>
          <w:sz w:val="28"/>
          <w:szCs w:val="28"/>
        </w:rPr>
        <w:t>中国</w:t>
      </w:r>
      <w:r w:rsidR="0010529D">
        <w:rPr>
          <w:rFonts w:ascii="仿宋" w:eastAsia="仿宋" w:hAnsi="仿宋" w:cs="仿宋" w:hint="eastAsia"/>
          <w:sz w:val="28"/>
          <w:szCs w:val="28"/>
        </w:rPr>
        <w:t>人民</w:t>
      </w:r>
      <w:r w:rsidR="00F57631">
        <w:rPr>
          <w:rFonts w:ascii="仿宋" w:eastAsia="仿宋" w:hAnsi="仿宋" w:cs="仿宋" w:hint="eastAsia"/>
          <w:sz w:val="28"/>
          <w:szCs w:val="28"/>
        </w:rPr>
        <w:t>大学</w:t>
      </w:r>
      <w:r w:rsidR="0010529D">
        <w:rPr>
          <w:rFonts w:ascii="仿宋" w:eastAsia="仿宋" w:hAnsi="仿宋" w:cs="仿宋" w:hint="eastAsia"/>
          <w:sz w:val="28"/>
          <w:szCs w:val="28"/>
        </w:rPr>
        <w:t>出版社20</w:t>
      </w:r>
      <w:r w:rsidR="00F57631">
        <w:rPr>
          <w:rFonts w:ascii="仿宋" w:eastAsia="仿宋" w:hAnsi="仿宋" w:cs="仿宋"/>
          <w:sz w:val="28"/>
          <w:szCs w:val="28"/>
        </w:rPr>
        <w:t>1</w:t>
      </w:r>
      <w:r>
        <w:rPr>
          <w:rFonts w:ascii="仿宋" w:eastAsia="仿宋" w:hAnsi="仿宋" w:cs="仿宋" w:hint="eastAsia"/>
          <w:sz w:val="28"/>
          <w:szCs w:val="28"/>
        </w:rPr>
        <w:t>1年第二版</w:t>
      </w:r>
      <w:r w:rsidR="0010529D">
        <w:rPr>
          <w:rFonts w:ascii="仿宋" w:eastAsia="仿宋" w:hAnsi="仿宋" w:cs="仿宋" w:hint="eastAsia"/>
          <w:sz w:val="28"/>
          <w:szCs w:val="28"/>
        </w:rPr>
        <w:t>。</w:t>
      </w:r>
    </w:p>
    <w:p w:rsidR="001276D5" w:rsidRDefault="00CF409C">
      <w:pPr>
        <w:ind w:firstLineChars="200" w:firstLine="560"/>
        <w:rPr>
          <w:rFonts w:ascii="仿宋" w:eastAsia="仿宋" w:hAnsi="仿宋" w:cs="仿宋"/>
          <w:sz w:val="28"/>
          <w:szCs w:val="28"/>
        </w:rPr>
      </w:pPr>
      <w:r>
        <w:rPr>
          <w:rFonts w:ascii="仿宋" w:eastAsia="仿宋" w:hAnsi="仿宋" w:cs="仿宋" w:hint="eastAsia"/>
          <w:sz w:val="28"/>
          <w:szCs w:val="28"/>
        </w:rPr>
        <w:t>4</w:t>
      </w:r>
      <w:r w:rsidR="001276D5">
        <w:rPr>
          <w:rFonts w:ascii="仿宋" w:eastAsia="仿宋" w:hAnsi="仿宋" w:cs="仿宋"/>
          <w:sz w:val="28"/>
          <w:szCs w:val="28"/>
        </w:rPr>
        <w:t>.</w:t>
      </w:r>
      <w:r w:rsidR="001276D5">
        <w:rPr>
          <w:rFonts w:ascii="仿宋" w:eastAsia="仿宋" w:hAnsi="仿宋" w:cs="仿宋" w:hint="eastAsia"/>
          <w:sz w:val="28"/>
          <w:szCs w:val="28"/>
        </w:rPr>
        <w:t>匡文波著：《新媒体概论》，中国人民大学出版社2</w:t>
      </w:r>
      <w:r w:rsidR="001276D5">
        <w:rPr>
          <w:rFonts w:ascii="仿宋" w:eastAsia="仿宋" w:hAnsi="仿宋" w:cs="仿宋"/>
          <w:sz w:val="28"/>
          <w:szCs w:val="28"/>
        </w:rPr>
        <w:t>019</w:t>
      </w:r>
      <w:r w:rsidR="001276D5">
        <w:rPr>
          <w:rFonts w:ascii="仿宋" w:eastAsia="仿宋" w:hAnsi="仿宋" w:cs="仿宋" w:hint="eastAsia"/>
          <w:sz w:val="28"/>
          <w:szCs w:val="28"/>
        </w:rPr>
        <w:t>年</w:t>
      </w:r>
      <w:r>
        <w:rPr>
          <w:rFonts w:ascii="仿宋" w:eastAsia="仿宋" w:hAnsi="仿宋" w:cs="仿宋" w:hint="eastAsia"/>
          <w:sz w:val="28"/>
          <w:szCs w:val="28"/>
        </w:rPr>
        <w:t>第三版</w:t>
      </w:r>
      <w:r w:rsidR="001276D5">
        <w:rPr>
          <w:rFonts w:ascii="仿宋" w:eastAsia="仿宋" w:hAnsi="仿宋" w:cs="仿宋" w:hint="eastAsia"/>
          <w:sz w:val="28"/>
          <w:szCs w:val="28"/>
        </w:rPr>
        <w:t>。</w:t>
      </w:r>
    </w:p>
    <w:p w:rsidR="000D2318" w:rsidRDefault="000D2318">
      <w:pPr>
        <w:widowControl/>
        <w:spacing w:before="100" w:beforeAutospacing="1" w:after="100" w:afterAutospacing="1"/>
        <w:jc w:val="left"/>
        <w:rPr>
          <w:rFonts w:ascii="Verdana" w:hAnsi="Verdana" w:cs="宋体"/>
          <w:kern w:val="0"/>
          <w:sz w:val="18"/>
          <w:szCs w:val="18"/>
        </w:rPr>
      </w:pPr>
    </w:p>
    <w:p w:rsidR="000D2318" w:rsidRDefault="000D2318">
      <w:pPr>
        <w:widowControl/>
        <w:spacing w:before="100" w:beforeAutospacing="1" w:after="100" w:afterAutospacing="1"/>
        <w:jc w:val="left"/>
        <w:rPr>
          <w:rFonts w:ascii="Verdana" w:hAnsi="Verdana" w:cs="宋体"/>
          <w:kern w:val="0"/>
          <w:sz w:val="18"/>
          <w:szCs w:val="18"/>
        </w:rPr>
      </w:pPr>
    </w:p>
    <w:p w:rsidR="000D2318" w:rsidRDefault="000D2318">
      <w:pPr>
        <w:widowControl/>
        <w:spacing w:before="100" w:beforeAutospacing="1" w:after="100" w:afterAutospacing="1"/>
        <w:jc w:val="left"/>
        <w:rPr>
          <w:rFonts w:ascii="Verdana" w:hAnsi="Verdana" w:cs="宋体"/>
          <w:kern w:val="0"/>
          <w:sz w:val="18"/>
          <w:szCs w:val="18"/>
        </w:rPr>
      </w:pPr>
    </w:p>
    <w:p w:rsidR="000D2318" w:rsidRDefault="000D2318">
      <w:pPr>
        <w:widowControl/>
        <w:spacing w:before="100" w:beforeAutospacing="1" w:after="100" w:afterAutospacing="1"/>
        <w:jc w:val="left"/>
        <w:rPr>
          <w:rFonts w:ascii="Verdana" w:hAnsi="Verdana" w:cs="宋体"/>
          <w:kern w:val="0"/>
          <w:sz w:val="18"/>
          <w:szCs w:val="18"/>
        </w:rPr>
      </w:pPr>
    </w:p>
    <w:p w:rsidR="000D2318" w:rsidRDefault="000D2318"/>
    <w:p w:rsidR="000D2318" w:rsidRDefault="000D2318"/>
    <w:sectPr w:rsidR="000D2318" w:rsidSect="001A12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92F" w:rsidRDefault="00AA092F" w:rsidP="00017CEF">
      <w:r>
        <w:separator/>
      </w:r>
    </w:p>
  </w:endnote>
  <w:endnote w:type="continuationSeparator" w:id="0">
    <w:p w:rsidR="00AA092F" w:rsidRDefault="00AA092F" w:rsidP="00017CE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92F" w:rsidRDefault="00AA092F" w:rsidP="00017CEF">
      <w:r>
        <w:separator/>
      </w:r>
    </w:p>
  </w:footnote>
  <w:footnote w:type="continuationSeparator" w:id="0">
    <w:p w:rsidR="00AA092F" w:rsidRDefault="00AA092F" w:rsidP="00017C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0618D6"/>
    <w:rsid w:val="000004FA"/>
    <w:rsid w:val="00017CEF"/>
    <w:rsid w:val="000618D6"/>
    <w:rsid w:val="000706BA"/>
    <w:rsid w:val="000C7441"/>
    <w:rsid w:val="000D2318"/>
    <w:rsid w:val="0010529D"/>
    <w:rsid w:val="001276D5"/>
    <w:rsid w:val="001A126C"/>
    <w:rsid w:val="00204968"/>
    <w:rsid w:val="00270FE2"/>
    <w:rsid w:val="00330E58"/>
    <w:rsid w:val="0035437B"/>
    <w:rsid w:val="0037423B"/>
    <w:rsid w:val="00443558"/>
    <w:rsid w:val="00486027"/>
    <w:rsid w:val="004C4C2B"/>
    <w:rsid w:val="00637B77"/>
    <w:rsid w:val="006E5C4D"/>
    <w:rsid w:val="00785617"/>
    <w:rsid w:val="007E44BE"/>
    <w:rsid w:val="00861692"/>
    <w:rsid w:val="008A7612"/>
    <w:rsid w:val="009418E3"/>
    <w:rsid w:val="009764CF"/>
    <w:rsid w:val="009E5A96"/>
    <w:rsid w:val="00A007B7"/>
    <w:rsid w:val="00A17AA7"/>
    <w:rsid w:val="00A37198"/>
    <w:rsid w:val="00AA092F"/>
    <w:rsid w:val="00CF409C"/>
    <w:rsid w:val="00F57631"/>
    <w:rsid w:val="00F67116"/>
    <w:rsid w:val="00F67789"/>
    <w:rsid w:val="00F96867"/>
    <w:rsid w:val="1D265AB4"/>
    <w:rsid w:val="755E3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26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7C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7CEF"/>
    <w:rPr>
      <w:rFonts w:ascii="Times New Roman" w:eastAsia="宋体" w:hAnsi="Times New Roman" w:cs="Times New Roman"/>
      <w:kern w:val="2"/>
      <w:sz w:val="18"/>
      <w:szCs w:val="18"/>
    </w:rPr>
  </w:style>
  <w:style w:type="paragraph" w:styleId="a4">
    <w:name w:val="footer"/>
    <w:basedOn w:val="a"/>
    <w:link w:val="Char0"/>
    <w:uiPriority w:val="99"/>
    <w:unhideWhenUsed/>
    <w:rsid w:val="00017CEF"/>
    <w:pPr>
      <w:tabs>
        <w:tab w:val="center" w:pos="4153"/>
        <w:tab w:val="right" w:pos="8306"/>
      </w:tabs>
      <w:snapToGrid w:val="0"/>
      <w:jc w:val="left"/>
    </w:pPr>
    <w:rPr>
      <w:sz w:val="18"/>
      <w:szCs w:val="18"/>
    </w:rPr>
  </w:style>
  <w:style w:type="character" w:customStyle="1" w:styleId="Char0">
    <w:name w:val="页脚 Char"/>
    <w:basedOn w:val="a0"/>
    <w:link w:val="a4"/>
    <w:uiPriority w:val="99"/>
    <w:rsid w:val="00017CE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517</Words>
  <Characters>2949</Characters>
  <Application>Microsoft Office Word</Application>
  <DocSecurity>0</DocSecurity>
  <Lines>24</Lines>
  <Paragraphs>6</Paragraphs>
  <ScaleCrop>false</ScaleCrop>
  <Company>1</Company>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3</cp:revision>
  <dcterms:created xsi:type="dcterms:W3CDTF">2020-07-09T01:47:00Z</dcterms:created>
  <dcterms:modified xsi:type="dcterms:W3CDTF">2020-07-10T07:22:00Z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